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E0C" w:rsidRDefault="00897E0C" w:rsidP="003B4BD5">
      <w:pPr>
        <w:tabs>
          <w:tab w:val="left" w:pos="3030"/>
        </w:tabs>
        <w:rPr>
          <w:b/>
          <w:i/>
          <w:sz w:val="44"/>
          <w:szCs w:val="44"/>
        </w:rPr>
      </w:pPr>
    </w:p>
    <w:p w:rsidR="00AE2234" w:rsidRDefault="003B4BD5" w:rsidP="003B4BD5">
      <w:pPr>
        <w:tabs>
          <w:tab w:val="left" w:pos="3030"/>
        </w:tabs>
        <w:rPr>
          <w:b/>
          <w:i/>
          <w:sz w:val="3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231F9B6" wp14:editId="72456DD7">
            <wp:simplePos x="0" y="0"/>
            <wp:positionH relativeFrom="column">
              <wp:posOffset>-29845</wp:posOffset>
            </wp:positionH>
            <wp:positionV relativeFrom="page">
              <wp:posOffset>771525</wp:posOffset>
            </wp:positionV>
            <wp:extent cx="6638925" cy="387985"/>
            <wp:effectExtent l="0" t="0" r="9525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ukib_zahlavi_A4__barevna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879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149E6">
        <w:rPr>
          <w:b/>
          <w:i/>
          <w:sz w:val="44"/>
          <w:szCs w:val="44"/>
        </w:rPr>
        <w:tab/>
      </w:r>
      <w:r w:rsidR="00AE2234">
        <w:rPr>
          <w:b/>
          <w:i/>
          <w:sz w:val="36"/>
        </w:rPr>
        <w:t xml:space="preserve">                                                         </w:t>
      </w:r>
      <w:r w:rsidR="00AE2234">
        <w:rPr>
          <w:b/>
          <w:i/>
          <w:sz w:val="36"/>
        </w:rPr>
        <w:tab/>
      </w:r>
      <w:r w:rsidR="00AE2234">
        <w:rPr>
          <w:b/>
          <w:i/>
          <w:sz w:val="36"/>
        </w:rPr>
        <w:tab/>
        <w:t xml:space="preserve">       </w:t>
      </w:r>
      <w:r w:rsidR="00AE2234">
        <w:rPr>
          <w:b/>
          <w:i/>
          <w:sz w:val="36"/>
        </w:rPr>
        <w:tab/>
      </w:r>
      <w:r w:rsidR="00AE2234">
        <w:rPr>
          <w:b/>
          <w:sz w:val="36"/>
        </w:rPr>
        <w:t xml:space="preserve"> </w:t>
      </w:r>
    </w:p>
    <w:p w:rsidR="00AE2234" w:rsidRPr="00D149E6" w:rsidRDefault="00801BFD" w:rsidP="00801BFD">
      <w:pPr>
        <w:tabs>
          <w:tab w:val="left" w:pos="8647"/>
        </w:tabs>
        <w:jc w:val="left"/>
        <w:rPr>
          <w:rFonts w:asciiTheme="minorHAnsi" w:hAnsiTheme="minorHAnsi"/>
          <w:b/>
          <w:sz w:val="40"/>
        </w:rPr>
      </w:pPr>
      <w:r w:rsidRPr="00706B3F">
        <w:rPr>
          <w:rFonts w:asciiTheme="minorHAnsi" w:hAnsiTheme="minorHAnsi"/>
          <w:b/>
          <w:sz w:val="32"/>
          <w:szCs w:val="32"/>
        </w:rPr>
        <w:t>Část A</w:t>
      </w:r>
      <w:r w:rsidR="00D149E6" w:rsidRPr="00D149E6">
        <w:rPr>
          <w:rFonts w:asciiTheme="minorHAnsi" w:hAnsiTheme="minorHAnsi"/>
          <w:b/>
          <w:sz w:val="36"/>
        </w:rPr>
        <w:t xml:space="preserve"> </w:t>
      </w:r>
      <w:r w:rsidR="00D149E6">
        <w:rPr>
          <w:rFonts w:asciiTheme="minorHAnsi" w:hAnsiTheme="minorHAnsi"/>
          <w:b/>
          <w:sz w:val="40"/>
        </w:rPr>
        <w:t xml:space="preserve">                                     </w:t>
      </w:r>
      <w:r w:rsidR="00AC1D35" w:rsidRPr="00D149E6">
        <w:rPr>
          <w:rFonts w:asciiTheme="minorHAnsi" w:hAnsiTheme="minorHAnsi"/>
          <w:b/>
          <w:sz w:val="44"/>
        </w:rPr>
        <w:t>NABÍDKA</w:t>
      </w:r>
      <w:r w:rsidR="007A6A0B" w:rsidRPr="00D149E6">
        <w:rPr>
          <w:rFonts w:asciiTheme="minorHAnsi" w:hAnsiTheme="minorHAnsi"/>
          <w:b/>
          <w:sz w:val="36"/>
        </w:rPr>
        <w:t xml:space="preserve">                  </w:t>
      </w:r>
      <w:r w:rsidR="00B00EB8" w:rsidRPr="00D149E6">
        <w:rPr>
          <w:rFonts w:asciiTheme="minorHAnsi" w:hAnsiTheme="minorHAnsi"/>
          <w:b/>
          <w:sz w:val="32"/>
        </w:rPr>
        <w:tab/>
      </w:r>
      <w:r w:rsidR="007A6A0B" w:rsidRPr="00D149E6">
        <w:rPr>
          <w:rFonts w:asciiTheme="minorHAnsi" w:hAnsiTheme="minorHAnsi"/>
          <w:b/>
          <w:sz w:val="32"/>
        </w:rPr>
        <w:t xml:space="preserve"> </w:t>
      </w:r>
      <w:r w:rsidR="00B00EB8" w:rsidRPr="00D149E6">
        <w:rPr>
          <w:rFonts w:asciiTheme="minorHAnsi" w:hAnsiTheme="minorHAnsi"/>
          <w:b/>
          <w:sz w:val="32"/>
        </w:rPr>
        <w:t xml:space="preserve">   </w:t>
      </w:r>
    </w:p>
    <w:p w:rsidR="00AC1D35" w:rsidRPr="00D149E6" w:rsidRDefault="00300AC6" w:rsidP="00300AC6">
      <w:pPr>
        <w:ind w:left="2124"/>
        <w:rPr>
          <w:rFonts w:asciiTheme="minorHAnsi" w:hAnsiTheme="minorHAnsi"/>
          <w:b/>
          <w:sz w:val="28"/>
          <w:szCs w:val="28"/>
        </w:rPr>
      </w:pPr>
      <w:r w:rsidRPr="00D149E6">
        <w:rPr>
          <w:rFonts w:asciiTheme="minorHAnsi" w:hAnsiTheme="minorHAnsi"/>
          <w:b/>
          <w:sz w:val="28"/>
          <w:szCs w:val="28"/>
        </w:rPr>
        <w:t xml:space="preserve">  </w:t>
      </w:r>
      <w:r w:rsidR="00706B3F">
        <w:rPr>
          <w:rFonts w:asciiTheme="minorHAnsi" w:hAnsiTheme="minorHAnsi"/>
          <w:b/>
          <w:sz w:val="28"/>
          <w:szCs w:val="28"/>
        </w:rPr>
        <w:t xml:space="preserve">  </w:t>
      </w:r>
      <w:r w:rsidR="00AC1D35" w:rsidRPr="00D149E6">
        <w:rPr>
          <w:rFonts w:asciiTheme="minorHAnsi" w:hAnsiTheme="minorHAnsi"/>
          <w:b/>
          <w:sz w:val="28"/>
          <w:szCs w:val="28"/>
        </w:rPr>
        <w:t>dodavatele o řešení projektu výzkumu a vývoje</w:t>
      </w:r>
    </w:p>
    <w:p w:rsidR="00AE2234" w:rsidRPr="00D149E6" w:rsidRDefault="00AE2234">
      <w:pPr>
        <w:jc w:val="center"/>
        <w:rPr>
          <w:rFonts w:asciiTheme="minorHAnsi" w:hAnsiTheme="minorHAnsi"/>
          <w:bCs/>
          <w:iCs/>
        </w:rPr>
      </w:pPr>
    </w:p>
    <w:p w:rsidR="00AE2234" w:rsidRPr="00D149E6" w:rsidRDefault="00AE2234">
      <w:pPr>
        <w:framePr w:w="2778" w:h="680" w:hRule="exact" w:hSpace="142" w:wrap="around" w:vAnchor="text" w:hAnchor="page" w:x="690" w:y="32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D149E6">
        <w:rPr>
          <w:rFonts w:asciiTheme="minorHAnsi" w:hAnsiTheme="minorHAnsi"/>
          <w:sz w:val="20"/>
        </w:rPr>
        <w:t>Datum podání</w:t>
      </w:r>
      <w:r w:rsidRPr="00D149E6">
        <w:rPr>
          <w:rFonts w:asciiTheme="minorHAnsi" w:hAnsiTheme="minorHAnsi"/>
        </w:rPr>
        <w:t xml:space="preserve">: </w:t>
      </w:r>
    </w:p>
    <w:p w:rsidR="00AE2234" w:rsidRPr="00D149E6" w:rsidRDefault="00AE2234">
      <w:pPr>
        <w:framePr w:w="3067" w:h="680" w:hRule="exact" w:hSpace="142" w:wrap="around" w:vAnchor="text" w:hAnchor="page" w:x="4290" w:y="32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D149E6">
        <w:rPr>
          <w:rFonts w:asciiTheme="minorHAnsi" w:hAnsiTheme="minorHAnsi"/>
          <w:sz w:val="20"/>
        </w:rPr>
        <w:t>Registrační číslo projektu:</w:t>
      </w:r>
      <w:r w:rsidRPr="00D149E6">
        <w:rPr>
          <w:rFonts w:asciiTheme="minorHAnsi" w:hAnsiTheme="minorHAnsi"/>
        </w:rPr>
        <w:t xml:space="preserve"> </w:t>
      </w:r>
    </w:p>
    <w:p w:rsidR="00AE2234" w:rsidRPr="00D149E6" w:rsidRDefault="00AE2234">
      <w:pPr>
        <w:framePr w:w="3067" w:h="680" w:hRule="exact" w:hSpace="142" w:wrap="around" w:vAnchor="text" w:hAnchor="page" w:x="4290" w:y="32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left"/>
        <w:rPr>
          <w:rFonts w:asciiTheme="minorHAnsi" w:hAnsiTheme="minorHAnsi"/>
        </w:rPr>
      </w:pPr>
      <w:r w:rsidRPr="00D149E6">
        <w:rPr>
          <w:rFonts w:asciiTheme="minorHAnsi" w:hAnsiTheme="minorHAnsi"/>
        </w:rPr>
        <w:t xml:space="preserve">  </w:t>
      </w:r>
    </w:p>
    <w:p w:rsidR="00AE2234" w:rsidRPr="00D149E6" w:rsidRDefault="00AE2234">
      <w:pPr>
        <w:framePr w:w="3016" w:h="680" w:hRule="exact" w:hSpace="142" w:wrap="around" w:vAnchor="text" w:hAnchor="page" w:x="8132" w:y="31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D149E6">
        <w:rPr>
          <w:rFonts w:asciiTheme="minorHAnsi" w:hAnsiTheme="minorHAnsi"/>
          <w:sz w:val="20"/>
        </w:rPr>
        <w:t>Evidenční číslo:</w:t>
      </w:r>
      <w:r w:rsidRPr="00D149E6">
        <w:rPr>
          <w:rFonts w:asciiTheme="minorHAnsi" w:hAnsiTheme="minorHAnsi"/>
        </w:rPr>
        <w:t xml:space="preserve"> </w:t>
      </w:r>
    </w:p>
    <w:p w:rsidR="00AE2234" w:rsidRPr="00D149E6" w:rsidRDefault="00AE2234">
      <w:pPr>
        <w:framePr w:w="3016" w:h="680" w:hRule="exact" w:hSpace="142" w:wrap="around" w:vAnchor="text" w:hAnchor="page" w:x="8132" w:y="31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:rsidR="00AE2234" w:rsidRPr="00D149E6" w:rsidRDefault="00072C36">
      <w:pPr>
        <w:rPr>
          <w:rFonts w:asciiTheme="minorHAnsi" w:hAnsiTheme="minorHAnsi"/>
          <w:b/>
          <w:bCs/>
          <w:sz w:val="22"/>
        </w:rPr>
      </w:pPr>
      <w:r w:rsidRPr="00D149E6">
        <w:rPr>
          <w:rFonts w:asciiTheme="minorHAnsi" w:hAnsiTheme="minorHAnsi"/>
          <w:b/>
          <w:bCs/>
          <w:sz w:val="22"/>
        </w:rPr>
        <w:t>Registrace</w:t>
      </w:r>
      <w:r w:rsidR="00AE2234" w:rsidRPr="00D149E6">
        <w:rPr>
          <w:rFonts w:asciiTheme="minorHAnsi" w:hAnsiTheme="minorHAnsi"/>
          <w:b/>
          <w:bCs/>
          <w:sz w:val="22"/>
        </w:rPr>
        <w:t xml:space="preserve"> projektu:</w:t>
      </w:r>
    </w:p>
    <w:p w:rsidR="00AE2234" w:rsidRPr="00D149E6" w:rsidRDefault="00AE2234">
      <w:pPr>
        <w:rPr>
          <w:rFonts w:asciiTheme="minorHAnsi" w:hAnsiTheme="minorHAnsi"/>
        </w:rPr>
      </w:pPr>
    </w:p>
    <w:p w:rsidR="00AE2234" w:rsidRPr="00D149E6" w:rsidRDefault="002E318C" w:rsidP="00897E0C">
      <w:pPr>
        <w:spacing w:line="360" w:lineRule="auto"/>
        <w:rPr>
          <w:rFonts w:asciiTheme="minorHAnsi" w:hAnsiTheme="minorHAnsi"/>
          <w:sz w:val="22"/>
        </w:rPr>
      </w:pPr>
      <w:r w:rsidRPr="00D149E6">
        <w:rPr>
          <w:rFonts w:asciiTheme="minorHAnsi" w:hAnsiTheme="minorHAnsi"/>
          <w:b/>
          <w:sz w:val="22"/>
        </w:rPr>
        <w:t>Dodavatel</w:t>
      </w:r>
      <w:r w:rsidR="00AE2234" w:rsidRPr="00D149E6">
        <w:rPr>
          <w:rFonts w:asciiTheme="minorHAnsi" w:hAnsiTheme="minorHAnsi"/>
          <w:b/>
          <w:sz w:val="22"/>
        </w:rPr>
        <w:t>:</w:t>
      </w:r>
      <w:r w:rsidR="00385BF9" w:rsidRPr="00D149E6">
        <w:rPr>
          <w:rStyle w:val="Znakapoznpodarou"/>
          <w:rFonts w:asciiTheme="minorHAnsi" w:hAnsiTheme="minorHAnsi"/>
          <w:b/>
          <w:sz w:val="22"/>
        </w:rPr>
        <w:footnoteReference w:id="1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  <w:gridCol w:w="1997"/>
      </w:tblGrid>
      <w:tr w:rsidR="00AE2234" w:rsidRPr="00D149E6">
        <w:trPr>
          <w:cantSplit/>
          <w:trHeight w:hRule="exact" w:val="751"/>
        </w:trPr>
        <w:tc>
          <w:tcPr>
            <w:tcW w:w="10572" w:type="dxa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2234" w:rsidRPr="00D149E6" w:rsidRDefault="00072C36" w:rsidP="00072C36">
            <w:pPr>
              <w:rPr>
                <w:rFonts w:asciiTheme="minorHAnsi" w:hAnsiTheme="minorHAnsi"/>
                <w:b/>
                <w:bCs/>
              </w:rPr>
            </w:pPr>
            <w:r w:rsidRPr="00D149E6">
              <w:rPr>
                <w:rFonts w:asciiTheme="minorHAnsi" w:hAnsiTheme="minorHAnsi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Pr="00D149E6">
              <w:rPr>
                <w:rFonts w:asciiTheme="minorHAnsi" w:hAnsiTheme="minorHAnsi"/>
                <w:sz w:val="22"/>
              </w:rPr>
              <w:instrText xml:space="preserve"> FORMTEXT </w:instrText>
            </w:r>
            <w:r w:rsidRPr="00D149E6">
              <w:rPr>
                <w:rFonts w:asciiTheme="minorHAnsi" w:hAnsiTheme="minorHAnsi"/>
                <w:sz w:val="22"/>
              </w:rPr>
            </w:r>
            <w:r w:rsidRPr="00D149E6">
              <w:rPr>
                <w:rFonts w:asciiTheme="minorHAnsi" w:hAnsiTheme="minorHAnsi"/>
                <w:sz w:val="22"/>
              </w:rPr>
              <w:fldChar w:fldCharType="separate"/>
            </w:r>
            <w:r w:rsidRPr="00D149E6">
              <w:rPr>
                <w:rFonts w:asciiTheme="minorHAnsi" w:hAnsiTheme="minorHAnsi"/>
                <w:noProof/>
                <w:sz w:val="22"/>
              </w:rPr>
              <w:t> </w:t>
            </w:r>
            <w:r w:rsidRPr="00D149E6">
              <w:rPr>
                <w:rFonts w:asciiTheme="minorHAnsi" w:hAnsiTheme="minorHAnsi"/>
                <w:noProof/>
                <w:sz w:val="22"/>
              </w:rPr>
              <w:t> </w:t>
            </w:r>
            <w:r w:rsidRPr="00D149E6">
              <w:rPr>
                <w:rFonts w:asciiTheme="minorHAnsi" w:hAnsiTheme="minorHAnsi"/>
                <w:noProof/>
                <w:sz w:val="22"/>
              </w:rPr>
              <w:t> </w:t>
            </w:r>
            <w:r w:rsidRPr="00D149E6">
              <w:rPr>
                <w:rFonts w:asciiTheme="minorHAnsi" w:hAnsiTheme="minorHAnsi"/>
                <w:noProof/>
                <w:sz w:val="22"/>
              </w:rPr>
              <w:t> </w:t>
            </w:r>
            <w:r w:rsidRPr="00D149E6">
              <w:rPr>
                <w:rFonts w:asciiTheme="minorHAnsi" w:hAnsiTheme="minorHAnsi"/>
                <w:noProof/>
                <w:sz w:val="22"/>
              </w:rPr>
              <w:t> </w:t>
            </w:r>
            <w:r w:rsidRPr="00D149E6">
              <w:rPr>
                <w:rFonts w:asciiTheme="minorHAnsi" w:hAnsiTheme="minorHAnsi"/>
                <w:sz w:val="22"/>
              </w:rPr>
              <w:fldChar w:fldCharType="end"/>
            </w:r>
          </w:p>
        </w:tc>
      </w:tr>
      <w:tr w:rsidR="00AE2234" w:rsidRPr="00D149E6">
        <w:trPr>
          <w:cantSplit/>
          <w:trHeight w:hRule="exact" w:val="397"/>
        </w:trPr>
        <w:tc>
          <w:tcPr>
            <w:tcW w:w="8575" w:type="dxa"/>
            <w:tcBorders>
              <w:top w:val="single" w:sz="4" w:space="0" w:color="auto"/>
              <w:right w:val="single" w:sz="4" w:space="0" w:color="auto"/>
            </w:tcBorders>
          </w:tcPr>
          <w:p w:rsidR="00AE2234" w:rsidRPr="00D149E6" w:rsidRDefault="00AE2234" w:rsidP="00AC1D35">
            <w:pPr>
              <w:rPr>
                <w:rFonts w:asciiTheme="minorHAnsi" w:hAnsiTheme="minorHAnsi"/>
                <w:sz w:val="20"/>
              </w:rPr>
            </w:pPr>
            <w:r w:rsidRPr="00D149E6">
              <w:rPr>
                <w:rFonts w:asciiTheme="minorHAnsi" w:hAnsiTheme="minorHAnsi"/>
                <w:sz w:val="20"/>
              </w:rPr>
              <w:t>Zřizovatel:</w:t>
            </w:r>
            <w:r w:rsidR="00385BF9" w:rsidRPr="00D149E6">
              <w:rPr>
                <w:rStyle w:val="Znakapoznpodarou"/>
                <w:rFonts w:asciiTheme="minorHAnsi" w:hAnsiTheme="minorHAnsi"/>
                <w:sz w:val="20"/>
              </w:rPr>
              <w:footnoteReference w:id="2"/>
            </w:r>
            <w:r w:rsidRPr="00D149E6">
              <w:rPr>
                <w:rFonts w:asciiTheme="minorHAnsi" w:hAnsiTheme="minorHAnsi"/>
                <w:sz w:val="20"/>
              </w:rPr>
              <w:t xml:space="preserve">  </w:t>
            </w:r>
            <w:r w:rsidRPr="00D149E6">
              <w:rPr>
                <w:rFonts w:asciiTheme="minorHAnsi" w:hAnsiTheme="minorHAnsi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Pr="00D149E6">
              <w:rPr>
                <w:rFonts w:asciiTheme="minorHAnsi" w:hAnsiTheme="minorHAnsi"/>
                <w:sz w:val="22"/>
              </w:rPr>
              <w:instrText xml:space="preserve"> FORMTEXT </w:instrText>
            </w:r>
            <w:r w:rsidRPr="00D149E6">
              <w:rPr>
                <w:rFonts w:asciiTheme="minorHAnsi" w:hAnsiTheme="minorHAnsi"/>
                <w:sz w:val="22"/>
              </w:rPr>
            </w:r>
            <w:r w:rsidRPr="00D149E6">
              <w:rPr>
                <w:rFonts w:asciiTheme="minorHAnsi" w:hAnsiTheme="minorHAnsi"/>
                <w:sz w:val="22"/>
              </w:rPr>
              <w:fldChar w:fldCharType="separate"/>
            </w:r>
            <w:r w:rsidRPr="00D149E6">
              <w:rPr>
                <w:rFonts w:asciiTheme="minorHAnsi" w:hAnsiTheme="minorHAnsi"/>
                <w:noProof/>
                <w:sz w:val="22"/>
              </w:rPr>
              <w:t> </w:t>
            </w:r>
            <w:r w:rsidRPr="00D149E6">
              <w:rPr>
                <w:rFonts w:asciiTheme="minorHAnsi" w:hAnsiTheme="minorHAnsi"/>
                <w:noProof/>
                <w:sz w:val="22"/>
              </w:rPr>
              <w:t> </w:t>
            </w:r>
            <w:r w:rsidRPr="00D149E6">
              <w:rPr>
                <w:rFonts w:asciiTheme="minorHAnsi" w:hAnsiTheme="minorHAnsi"/>
                <w:noProof/>
                <w:sz w:val="22"/>
              </w:rPr>
              <w:t> </w:t>
            </w:r>
            <w:r w:rsidRPr="00D149E6">
              <w:rPr>
                <w:rFonts w:asciiTheme="minorHAnsi" w:hAnsiTheme="minorHAnsi"/>
                <w:noProof/>
                <w:sz w:val="22"/>
              </w:rPr>
              <w:t> </w:t>
            </w:r>
            <w:r w:rsidRPr="00D149E6">
              <w:rPr>
                <w:rFonts w:asciiTheme="minorHAnsi" w:hAnsiTheme="minorHAnsi"/>
                <w:noProof/>
                <w:sz w:val="22"/>
              </w:rPr>
              <w:t> </w:t>
            </w:r>
            <w:r w:rsidRPr="00D149E6">
              <w:rPr>
                <w:rFonts w:asciiTheme="minorHAnsi" w:hAnsiTheme="minorHAnsi"/>
                <w:sz w:val="22"/>
              </w:rPr>
              <w:fldChar w:fldCharType="end"/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234" w:rsidRPr="00D149E6" w:rsidRDefault="00AE2234">
            <w:pPr>
              <w:jc w:val="left"/>
              <w:rPr>
                <w:rFonts w:asciiTheme="minorHAnsi" w:hAnsiTheme="minorHAnsi"/>
                <w:sz w:val="20"/>
              </w:rPr>
            </w:pPr>
            <w:r w:rsidRPr="00D149E6">
              <w:rPr>
                <w:rFonts w:asciiTheme="minorHAnsi" w:hAnsiTheme="minorHAnsi"/>
                <w:sz w:val="20"/>
              </w:rPr>
              <w:t>IČ:</w:t>
            </w:r>
            <w:r w:rsidRPr="00D149E6">
              <w:rPr>
                <w:rFonts w:asciiTheme="minorHAnsi" w:hAnsiTheme="minorHAnsi"/>
              </w:rPr>
              <w:t xml:space="preserve"> </w:t>
            </w:r>
            <w:r w:rsidRPr="00D149E6">
              <w:rPr>
                <w:rFonts w:asciiTheme="minorHAnsi" w:hAnsiTheme="minorHAnsi"/>
                <w:b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</w:textInput>
                </w:ffData>
              </w:fldChar>
            </w:r>
            <w:r w:rsidRPr="00D149E6">
              <w:rPr>
                <w:rFonts w:asciiTheme="minorHAnsi" w:hAnsiTheme="minorHAnsi"/>
                <w:b/>
                <w:sz w:val="22"/>
              </w:rPr>
              <w:instrText xml:space="preserve"> FORMTEXT </w:instrText>
            </w:r>
            <w:r w:rsidRPr="00D149E6">
              <w:rPr>
                <w:rFonts w:asciiTheme="minorHAnsi" w:hAnsiTheme="minorHAnsi"/>
                <w:b/>
                <w:sz w:val="22"/>
              </w:rPr>
            </w:r>
            <w:r w:rsidRPr="00D149E6">
              <w:rPr>
                <w:rFonts w:asciiTheme="minorHAnsi" w:hAnsiTheme="minorHAnsi"/>
                <w:b/>
                <w:sz w:val="22"/>
              </w:rPr>
              <w:fldChar w:fldCharType="separate"/>
            </w:r>
            <w:r w:rsidRPr="00D149E6">
              <w:rPr>
                <w:rFonts w:asciiTheme="minorHAnsi" w:hAnsiTheme="minorHAnsi"/>
                <w:b/>
                <w:noProof/>
                <w:sz w:val="22"/>
              </w:rPr>
              <w:t> </w:t>
            </w:r>
            <w:r w:rsidRPr="00D149E6">
              <w:rPr>
                <w:rFonts w:asciiTheme="minorHAnsi" w:hAnsiTheme="minorHAnsi"/>
                <w:b/>
                <w:noProof/>
                <w:sz w:val="22"/>
              </w:rPr>
              <w:t> </w:t>
            </w:r>
            <w:r w:rsidRPr="00D149E6">
              <w:rPr>
                <w:rFonts w:asciiTheme="minorHAnsi" w:hAnsiTheme="minorHAnsi"/>
                <w:b/>
                <w:noProof/>
                <w:sz w:val="22"/>
              </w:rPr>
              <w:t> </w:t>
            </w:r>
            <w:r w:rsidRPr="00D149E6">
              <w:rPr>
                <w:rFonts w:asciiTheme="minorHAnsi" w:hAnsiTheme="minorHAnsi"/>
                <w:b/>
                <w:noProof/>
                <w:sz w:val="22"/>
              </w:rPr>
              <w:t> </w:t>
            </w:r>
            <w:r w:rsidRPr="00D149E6">
              <w:rPr>
                <w:rFonts w:asciiTheme="minorHAnsi" w:hAnsiTheme="minorHAnsi"/>
                <w:b/>
                <w:noProof/>
                <w:sz w:val="22"/>
              </w:rPr>
              <w:t> </w:t>
            </w:r>
            <w:r w:rsidRPr="00D149E6">
              <w:rPr>
                <w:rFonts w:asciiTheme="minorHAnsi" w:hAnsiTheme="minorHAnsi"/>
                <w:b/>
                <w:sz w:val="22"/>
              </w:rPr>
              <w:fldChar w:fldCharType="end"/>
            </w:r>
          </w:p>
        </w:tc>
      </w:tr>
    </w:tbl>
    <w:p w:rsidR="00AE2234" w:rsidRPr="00D149E6" w:rsidRDefault="00702B6F">
      <w:pPr>
        <w:spacing w:before="200" w:line="360" w:lineRule="auto"/>
        <w:rPr>
          <w:rFonts w:asciiTheme="minorHAnsi" w:hAnsiTheme="minorHAnsi"/>
          <w:b/>
          <w:bCs/>
        </w:rPr>
      </w:pPr>
      <w:r w:rsidRPr="00D149E6">
        <w:rPr>
          <w:rFonts w:asciiTheme="minorHAnsi" w:hAnsiTheme="minorHAnsi"/>
          <w:b/>
          <w:bCs/>
          <w:sz w:val="22"/>
        </w:rPr>
        <w:t>Odpovědná osoba</w:t>
      </w:r>
      <w:r w:rsidR="00AE2234" w:rsidRPr="00D149E6">
        <w:rPr>
          <w:rFonts w:asciiTheme="minorHAnsi" w:hAnsiTheme="minorHAnsi"/>
          <w:b/>
          <w:bCs/>
          <w:sz w:val="22"/>
        </w:rPr>
        <w:t>:</w:t>
      </w:r>
      <w:r w:rsidR="00385BF9" w:rsidRPr="00D149E6">
        <w:rPr>
          <w:rStyle w:val="Znakapoznpodarou"/>
          <w:rFonts w:asciiTheme="minorHAnsi" w:hAnsiTheme="minorHAnsi"/>
          <w:b/>
          <w:bCs/>
          <w:sz w:val="22"/>
        </w:rPr>
        <w:footnoteReference w:id="3"/>
      </w:r>
    </w:p>
    <w:tbl>
      <w:tblPr>
        <w:tblW w:w="0" w:type="auto"/>
        <w:tblInd w:w="-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9"/>
        <w:gridCol w:w="1842"/>
        <w:gridCol w:w="1701"/>
        <w:gridCol w:w="3119"/>
      </w:tblGrid>
      <w:tr w:rsidR="00AE2234" w:rsidRPr="00D149E6">
        <w:trPr>
          <w:cantSplit/>
          <w:trHeight w:hRule="exact" w:val="920"/>
        </w:trPr>
        <w:tc>
          <w:tcPr>
            <w:tcW w:w="3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E2234" w:rsidRPr="00D149E6" w:rsidRDefault="00AE2234">
            <w:pPr>
              <w:pStyle w:val="Zkladntext"/>
              <w:ind w:firstLine="0"/>
              <w:rPr>
                <w:rFonts w:asciiTheme="minorHAnsi" w:hAnsiTheme="minorHAnsi"/>
                <w:sz w:val="20"/>
              </w:rPr>
            </w:pPr>
            <w:r w:rsidRPr="00D149E6">
              <w:rPr>
                <w:rFonts w:asciiTheme="minorHAnsi" w:hAnsiTheme="minorHAnsi"/>
                <w:sz w:val="20"/>
              </w:rPr>
              <w:t>Jméno a příjmení, tituly:</w:t>
            </w:r>
          </w:p>
          <w:p w:rsidR="00AE2234" w:rsidRPr="00D149E6" w:rsidRDefault="00AE2234">
            <w:pPr>
              <w:pStyle w:val="Zkladntext"/>
              <w:ind w:firstLine="0"/>
              <w:jc w:val="left"/>
              <w:rPr>
                <w:rFonts w:asciiTheme="minorHAnsi" w:hAnsiTheme="minorHAnsi"/>
                <w:b/>
              </w:rPr>
            </w:pPr>
            <w:r w:rsidRPr="00D149E6">
              <w:rPr>
                <w:rFonts w:asciiTheme="minorHAnsi" w:hAnsiTheme="minorHAnsi"/>
                <w:b/>
              </w:rPr>
              <w:fldChar w:fldCharType="begin">
                <w:ffData>
                  <w:name w:val="Text27"/>
                  <w:enabled/>
                  <w:calcOnExit w:val="0"/>
                  <w:statusText w:type="text" w:val="Uvádí se jméno a příjmení spolunavrhovatele nebo odpovědného spoluřešitele (je-li spolunavrhovatelem právnická osoba)."/>
                  <w:textInput>
                    <w:maxLength w:val="65"/>
                  </w:textInput>
                </w:ffData>
              </w:fldChar>
            </w:r>
            <w:bookmarkStart w:id="0" w:name="Text27"/>
            <w:r w:rsidRPr="00D149E6">
              <w:rPr>
                <w:rFonts w:asciiTheme="minorHAnsi" w:hAnsiTheme="minorHAnsi"/>
                <w:b/>
              </w:rPr>
              <w:instrText xml:space="preserve"> FORMTEXT </w:instrText>
            </w:r>
            <w:r w:rsidRPr="00D149E6">
              <w:rPr>
                <w:rFonts w:asciiTheme="minorHAnsi" w:hAnsiTheme="minorHAnsi"/>
                <w:b/>
              </w:rPr>
            </w:r>
            <w:r w:rsidRPr="00D149E6">
              <w:rPr>
                <w:rFonts w:asciiTheme="minorHAnsi" w:hAnsiTheme="minorHAnsi"/>
                <w:b/>
              </w:rPr>
              <w:fldChar w:fldCharType="separate"/>
            </w:r>
            <w:r w:rsidRPr="00D149E6">
              <w:rPr>
                <w:rFonts w:asciiTheme="minorHAnsi" w:hAnsiTheme="minorHAnsi"/>
                <w:b/>
                <w:noProof/>
              </w:rPr>
              <w:t> </w:t>
            </w:r>
            <w:r w:rsidRPr="00D149E6">
              <w:rPr>
                <w:rFonts w:asciiTheme="minorHAnsi" w:hAnsiTheme="minorHAnsi"/>
                <w:b/>
                <w:noProof/>
              </w:rPr>
              <w:t> </w:t>
            </w:r>
            <w:r w:rsidRPr="00D149E6">
              <w:rPr>
                <w:rFonts w:asciiTheme="minorHAnsi" w:hAnsiTheme="minorHAnsi"/>
                <w:b/>
                <w:noProof/>
              </w:rPr>
              <w:t> </w:t>
            </w:r>
            <w:r w:rsidRPr="00D149E6">
              <w:rPr>
                <w:rFonts w:asciiTheme="minorHAnsi" w:hAnsiTheme="minorHAnsi"/>
                <w:b/>
                <w:noProof/>
              </w:rPr>
              <w:t> </w:t>
            </w:r>
            <w:r w:rsidRPr="00D149E6">
              <w:rPr>
                <w:rFonts w:asciiTheme="minorHAnsi" w:hAnsiTheme="minorHAnsi"/>
                <w:b/>
                <w:noProof/>
              </w:rPr>
              <w:t> </w:t>
            </w:r>
            <w:r w:rsidRPr="00D149E6">
              <w:rPr>
                <w:rFonts w:asciiTheme="minorHAnsi" w:hAnsiTheme="minorHAnsi"/>
                <w:b/>
              </w:rPr>
              <w:fldChar w:fldCharType="end"/>
            </w:r>
            <w:bookmarkEnd w:id="0"/>
          </w:p>
          <w:p w:rsidR="00AE2234" w:rsidRPr="00D149E6" w:rsidRDefault="00AE2234">
            <w:pPr>
              <w:pStyle w:val="Zkladntext"/>
              <w:ind w:firstLine="0"/>
              <w:jc w:val="left"/>
              <w:rPr>
                <w:rFonts w:asciiTheme="minorHAnsi" w:hAnsiTheme="minorHAnsi"/>
              </w:rPr>
            </w:pPr>
          </w:p>
        </w:tc>
        <w:tc>
          <w:tcPr>
            <w:tcW w:w="66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234" w:rsidRPr="00D149E6" w:rsidRDefault="00AE2234">
            <w:pPr>
              <w:pStyle w:val="Zkladntext"/>
              <w:ind w:firstLine="0"/>
              <w:jc w:val="left"/>
              <w:rPr>
                <w:rFonts w:asciiTheme="minorHAnsi" w:hAnsiTheme="minorHAnsi"/>
                <w:sz w:val="22"/>
              </w:rPr>
            </w:pPr>
            <w:r w:rsidRPr="00D149E6">
              <w:rPr>
                <w:rFonts w:asciiTheme="minorHAnsi" w:hAnsiTheme="minorHAnsi"/>
                <w:sz w:val="20"/>
              </w:rPr>
              <w:t>Pracoviště:</w:t>
            </w:r>
            <w:r w:rsidR="00385BF9" w:rsidRPr="00D149E6">
              <w:rPr>
                <w:rStyle w:val="Znakapoznpodarou"/>
                <w:rFonts w:asciiTheme="minorHAnsi" w:hAnsiTheme="minorHAnsi"/>
                <w:sz w:val="20"/>
              </w:rPr>
              <w:footnoteReference w:id="4"/>
            </w:r>
            <w:r w:rsidRPr="00D149E6">
              <w:rPr>
                <w:rFonts w:asciiTheme="minorHAnsi" w:hAnsiTheme="minorHAnsi"/>
                <w:sz w:val="20"/>
              </w:rPr>
              <w:t xml:space="preserve">  </w:t>
            </w:r>
            <w:r w:rsidRPr="00D149E6">
              <w:rPr>
                <w:rFonts w:asciiTheme="minorHAnsi" w:hAnsiTheme="minorHAnsi"/>
              </w:rPr>
              <w:t xml:space="preserve"> </w:t>
            </w:r>
            <w:r w:rsidRPr="00D149E6">
              <w:rPr>
                <w:rFonts w:asciiTheme="minorHAnsi" w:hAnsiTheme="minorHAnsi"/>
                <w:sz w:val="22"/>
              </w:rPr>
              <w:fldChar w:fldCharType="begin">
                <w:ffData>
                  <w:name w:val="Textové8"/>
                  <w:enabled/>
                  <w:calcOnExit w:val="0"/>
                  <w:textInput>
                    <w:maxLength w:val="300"/>
                  </w:textInput>
                </w:ffData>
              </w:fldChar>
            </w:r>
            <w:bookmarkStart w:id="1" w:name="Textové8"/>
            <w:r w:rsidRPr="00D149E6">
              <w:rPr>
                <w:rFonts w:asciiTheme="minorHAnsi" w:hAnsiTheme="minorHAnsi"/>
                <w:sz w:val="22"/>
              </w:rPr>
              <w:instrText xml:space="preserve"> FORMTEXT </w:instrText>
            </w:r>
            <w:r w:rsidRPr="00D149E6">
              <w:rPr>
                <w:rFonts w:asciiTheme="minorHAnsi" w:hAnsiTheme="minorHAnsi"/>
                <w:sz w:val="22"/>
              </w:rPr>
            </w:r>
            <w:r w:rsidRPr="00D149E6">
              <w:rPr>
                <w:rFonts w:asciiTheme="minorHAnsi" w:hAnsiTheme="minorHAnsi"/>
                <w:sz w:val="22"/>
              </w:rPr>
              <w:fldChar w:fldCharType="separate"/>
            </w:r>
            <w:r w:rsidRPr="00D149E6">
              <w:rPr>
                <w:rFonts w:asciiTheme="minorHAnsi" w:hAnsiTheme="minorHAnsi"/>
                <w:noProof/>
                <w:sz w:val="22"/>
              </w:rPr>
              <w:t> </w:t>
            </w:r>
            <w:r w:rsidRPr="00D149E6">
              <w:rPr>
                <w:rFonts w:asciiTheme="minorHAnsi" w:hAnsiTheme="minorHAnsi"/>
                <w:noProof/>
                <w:sz w:val="22"/>
              </w:rPr>
              <w:t> </w:t>
            </w:r>
            <w:r w:rsidRPr="00D149E6">
              <w:rPr>
                <w:rFonts w:asciiTheme="minorHAnsi" w:hAnsiTheme="minorHAnsi"/>
                <w:noProof/>
                <w:sz w:val="22"/>
              </w:rPr>
              <w:t> </w:t>
            </w:r>
            <w:r w:rsidRPr="00D149E6">
              <w:rPr>
                <w:rFonts w:asciiTheme="minorHAnsi" w:hAnsiTheme="minorHAnsi"/>
                <w:noProof/>
                <w:sz w:val="22"/>
              </w:rPr>
              <w:t> </w:t>
            </w:r>
            <w:r w:rsidRPr="00D149E6">
              <w:rPr>
                <w:rFonts w:asciiTheme="minorHAnsi" w:hAnsiTheme="minorHAnsi"/>
                <w:noProof/>
                <w:sz w:val="22"/>
              </w:rPr>
              <w:t> </w:t>
            </w:r>
            <w:r w:rsidRPr="00D149E6">
              <w:rPr>
                <w:rFonts w:asciiTheme="minorHAnsi" w:hAnsiTheme="minorHAnsi"/>
                <w:sz w:val="22"/>
              </w:rPr>
              <w:fldChar w:fldCharType="end"/>
            </w:r>
            <w:bookmarkEnd w:id="1"/>
          </w:p>
          <w:p w:rsidR="00AE2234" w:rsidRPr="00D149E6" w:rsidRDefault="00AE2234">
            <w:pPr>
              <w:pStyle w:val="Zkladntext"/>
              <w:ind w:firstLine="0"/>
              <w:jc w:val="left"/>
              <w:rPr>
                <w:rFonts w:asciiTheme="minorHAnsi" w:hAnsiTheme="minorHAnsi"/>
              </w:rPr>
            </w:pPr>
          </w:p>
          <w:p w:rsidR="00AE2234" w:rsidRPr="00D149E6" w:rsidRDefault="00AE2234">
            <w:pPr>
              <w:pStyle w:val="Zkladntext"/>
              <w:ind w:firstLine="0"/>
              <w:jc w:val="left"/>
              <w:rPr>
                <w:rFonts w:asciiTheme="minorHAnsi" w:hAnsiTheme="minorHAnsi"/>
              </w:rPr>
            </w:pPr>
          </w:p>
        </w:tc>
      </w:tr>
      <w:tr w:rsidR="00AE2234" w:rsidRPr="00D149E6">
        <w:tblPrEx>
          <w:tblCellMar>
            <w:left w:w="71" w:type="dxa"/>
            <w:right w:w="71" w:type="dxa"/>
          </w:tblCellMar>
        </w:tblPrEx>
        <w:trPr>
          <w:cantSplit/>
          <w:trHeight w:hRule="exact" w:val="468"/>
        </w:trPr>
        <w:tc>
          <w:tcPr>
            <w:tcW w:w="3899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E2234" w:rsidRPr="00D149E6" w:rsidRDefault="00AE2234">
            <w:pPr>
              <w:jc w:val="left"/>
              <w:rPr>
                <w:rFonts w:asciiTheme="minorHAnsi" w:hAnsiTheme="minorHAnsi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E2234" w:rsidRPr="00D149E6" w:rsidRDefault="00AE2234">
            <w:pPr>
              <w:jc w:val="left"/>
              <w:rPr>
                <w:rFonts w:asciiTheme="minorHAnsi" w:hAnsiTheme="minorHAnsi"/>
              </w:rPr>
            </w:pPr>
            <w:r w:rsidRPr="00D149E6">
              <w:rPr>
                <w:rFonts w:asciiTheme="minorHAnsi" w:hAnsiTheme="minorHAnsi"/>
                <w:sz w:val="18"/>
              </w:rPr>
              <w:t xml:space="preserve">Tel: </w:t>
            </w:r>
          </w:p>
          <w:p w:rsidR="00AE2234" w:rsidRPr="00D149E6" w:rsidRDefault="00AE2234">
            <w:pPr>
              <w:jc w:val="left"/>
              <w:rPr>
                <w:rFonts w:asciiTheme="minorHAnsi" w:hAnsiTheme="minorHAnsi"/>
              </w:rPr>
            </w:pPr>
            <w:r w:rsidRPr="00D149E6">
              <w:rPr>
                <w:rFonts w:asciiTheme="minorHAnsi" w:hAnsiTheme="minorHAnsi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D149E6">
              <w:rPr>
                <w:rFonts w:asciiTheme="minorHAnsi" w:hAnsiTheme="minorHAnsi"/>
                <w:sz w:val="18"/>
              </w:rPr>
              <w:instrText xml:space="preserve"> FORMTEXT </w:instrText>
            </w:r>
            <w:r w:rsidRPr="00D149E6">
              <w:rPr>
                <w:rFonts w:asciiTheme="minorHAnsi" w:hAnsiTheme="minorHAnsi"/>
                <w:sz w:val="18"/>
              </w:rPr>
            </w:r>
            <w:r w:rsidRPr="00D149E6">
              <w:rPr>
                <w:rFonts w:asciiTheme="minorHAnsi" w:hAnsiTheme="minorHAnsi"/>
                <w:sz w:val="18"/>
              </w:rPr>
              <w:fldChar w:fldCharType="separate"/>
            </w:r>
            <w:r w:rsidRPr="00D149E6">
              <w:rPr>
                <w:rFonts w:asciiTheme="minorHAnsi" w:hAnsiTheme="minorHAnsi"/>
                <w:noProof/>
                <w:sz w:val="18"/>
              </w:rPr>
              <w:t> </w:t>
            </w:r>
            <w:r w:rsidRPr="00D149E6">
              <w:rPr>
                <w:rFonts w:asciiTheme="minorHAnsi" w:hAnsiTheme="minorHAnsi"/>
                <w:noProof/>
                <w:sz w:val="18"/>
              </w:rPr>
              <w:t> </w:t>
            </w:r>
            <w:r w:rsidRPr="00D149E6">
              <w:rPr>
                <w:rFonts w:asciiTheme="minorHAnsi" w:hAnsiTheme="minorHAnsi"/>
                <w:noProof/>
                <w:sz w:val="18"/>
              </w:rPr>
              <w:t> </w:t>
            </w:r>
            <w:r w:rsidRPr="00D149E6">
              <w:rPr>
                <w:rFonts w:asciiTheme="minorHAnsi" w:hAnsiTheme="minorHAnsi"/>
                <w:noProof/>
                <w:sz w:val="18"/>
              </w:rPr>
              <w:t> </w:t>
            </w:r>
            <w:r w:rsidRPr="00D149E6">
              <w:rPr>
                <w:rFonts w:asciiTheme="minorHAnsi" w:hAnsiTheme="minorHAnsi"/>
                <w:noProof/>
                <w:sz w:val="18"/>
              </w:rPr>
              <w:t> </w:t>
            </w:r>
            <w:r w:rsidRPr="00D149E6">
              <w:rPr>
                <w:rFonts w:asciiTheme="minorHAnsi" w:hAnsiTheme="minorHAnsi"/>
                <w:sz w:val="18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E2234" w:rsidRPr="00D149E6" w:rsidRDefault="00AE2234">
            <w:pPr>
              <w:jc w:val="left"/>
              <w:rPr>
                <w:rFonts w:asciiTheme="minorHAnsi" w:hAnsiTheme="minorHAnsi"/>
              </w:rPr>
            </w:pPr>
            <w:r w:rsidRPr="00D149E6">
              <w:rPr>
                <w:rFonts w:asciiTheme="minorHAnsi" w:hAnsiTheme="minorHAnsi"/>
                <w:sz w:val="18"/>
              </w:rPr>
              <w:t xml:space="preserve">Fax: </w:t>
            </w:r>
          </w:p>
          <w:p w:rsidR="00AE2234" w:rsidRPr="00D149E6" w:rsidRDefault="00AE2234">
            <w:pPr>
              <w:jc w:val="left"/>
              <w:rPr>
                <w:rFonts w:asciiTheme="minorHAnsi" w:hAnsiTheme="minorHAnsi"/>
                <w:sz w:val="20"/>
              </w:rPr>
            </w:pPr>
            <w:r w:rsidRPr="00D149E6">
              <w:rPr>
                <w:rFonts w:asciiTheme="minorHAnsi" w:hAnsiTheme="minorHAnsi"/>
                <w:sz w:val="18"/>
              </w:rPr>
              <w:fldChar w:fldCharType="begin">
                <w:ffData>
                  <w:name w:val="Text7"/>
                  <w:enabled/>
                  <w:calcOnExit w:val="0"/>
                  <w:textInput>
                    <w:maxLength w:val="25"/>
                  </w:textInput>
                </w:ffData>
              </w:fldChar>
            </w:r>
            <w:bookmarkStart w:id="2" w:name="Text7"/>
            <w:r w:rsidRPr="00D149E6">
              <w:rPr>
                <w:rFonts w:asciiTheme="minorHAnsi" w:hAnsiTheme="minorHAnsi"/>
                <w:sz w:val="18"/>
              </w:rPr>
              <w:instrText xml:space="preserve"> FORMTEXT </w:instrText>
            </w:r>
            <w:r w:rsidRPr="00D149E6">
              <w:rPr>
                <w:rFonts w:asciiTheme="minorHAnsi" w:hAnsiTheme="minorHAnsi"/>
                <w:sz w:val="18"/>
              </w:rPr>
            </w:r>
            <w:r w:rsidRPr="00D149E6">
              <w:rPr>
                <w:rFonts w:asciiTheme="minorHAnsi" w:hAnsiTheme="minorHAnsi"/>
                <w:sz w:val="18"/>
              </w:rPr>
              <w:fldChar w:fldCharType="separate"/>
            </w:r>
            <w:r w:rsidRPr="00D149E6">
              <w:rPr>
                <w:rFonts w:asciiTheme="minorHAnsi" w:hAnsiTheme="minorHAnsi"/>
                <w:noProof/>
                <w:sz w:val="18"/>
              </w:rPr>
              <w:t> </w:t>
            </w:r>
            <w:r w:rsidRPr="00D149E6">
              <w:rPr>
                <w:rFonts w:asciiTheme="minorHAnsi" w:hAnsiTheme="minorHAnsi"/>
                <w:noProof/>
                <w:sz w:val="18"/>
              </w:rPr>
              <w:t> </w:t>
            </w:r>
            <w:r w:rsidRPr="00D149E6">
              <w:rPr>
                <w:rFonts w:asciiTheme="minorHAnsi" w:hAnsiTheme="minorHAnsi"/>
                <w:noProof/>
                <w:sz w:val="18"/>
              </w:rPr>
              <w:t> </w:t>
            </w:r>
            <w:r w:rsidRPr="00D149E6">
              <w:rPr>
                <w:rFonts w:asciiTheme="minorHAnsi" w:hAnsiTheme="minorHAnsi"/>
                <w:noProof/>
                <w:sz w:val="18"/>
              </w:rPr>
              <w:t> </w:t>
            </w:r>
            <w:r w:rsidRPr="00D149E6">
              <w:rPr>
                <w:rFonts w:asciiTheme="minorHAnsi" w:hAnsiTheme="minorHAnsi"/>
                <w:noProof/>
                <w:sz w:val="18"/>
              </w:rPr>
              <w:t> </w:t>
            </w:r>
            <w:r w:rsidRPr="00D149E6">
              <w:rPr>
                <w:rFonts w:asciiTheme="minorHAnsi" w:hAnsiTheme="minorHAnsi"/>
                <w:sz w:val="18"/>
              </w:rPr>
              <w:fldChar w:fldCharType="end"/>
            </w:r>
            <w:bookmarkEnd w:id="2"/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E2234" w:rsidRPr="00D149E6" w:rsidRDefault="00AE2234">
            <w:pPr>
              <w:jc w:val="left"/>
              <w:rPr>
                <w:rFonts w:asciiTheme="minorHAnsi" w:hAnsiTheme="minorHAnsi"/>
                <w:sz w:val="20"/>
              </w:rPr>
            </w:pPr>
            <w:r w:rsidRPr="00D149E6">
              <w:rPr>
                <w:rFonts w:asciiTheme="minorHAnsi" w:hAnsiTheme="minorHAnsi"/>
                <w:sz w:val="18"/>
              </w:rPr>
              <w:t>E-mail:</w:t>
            </w:r>
            <w:r w:rsidRPr="00D149E6">
              <w:rPr>
                <w:rFonts w:asciiTheme="minorHAnsi" w:hAnsiTheme="minorHAnsi"/>
                <w:sz w:val="20"/>
              </w:rPr>
              <w:t xml:space="preserve"> </w:t>
            </w:r>
          </w:p>
          <w:p w:rsidR="00AE2234" w:rsidRPr="00D149E6" w:rsidRDefault="00AE2234">
            <w:pPr>
              <w:jc w:val="left"/>
              <w:rPr>
                <w:rFonts w:asciiTheme="minorHAnsi" w:hAnsiTheme="minorHAnsi"/>
                <w:sz w:val="20"/>
              </w:rPr>
            </w:pPr>
            <w:r w:rsidRPr="00D149E6">
              <w:rPr>
                <w:rFonts w:asciiTheme="minorHAnsi" w:hAnsiTheme="minorHAnsi"/>
                <w:sz w:val="18"/>
              </w:rPr>
              <w:fldChar w:fldCharType="begin">
                <w:ffData>
                  <w:name w:val="Textové7"/>
                  <w:enabled/>
                  <w:calcOnExit w:val="0"/>
                  <w:textInput>
                    <w:maxLength w:val="45"/>
                  </w:textInput>
                </w:ffData>
              </w:fldChar>
            </w:r>
            <w:bookmarkStart w:id="3" w:name="Textové7"/>
            <w:r w:rsidRPr="00D149E6">
              <w:rPr>
                <w:rFonts w:asciiTheme="minorHAnsi" w:hAnsiTheme="minorHAnsi"/>
                <w:sz w:val="18"/>
              </w:rPr>
              <w:instrText xml:space="preserve"> FORMTEXT </w:instrText>
            </w:r>
            <w:r w:rsidRPr="00D149E6">
              <w:rPr>
                <w:rFonts w:asciiTheme="minorHAnsi" w:hAnsiTheme="minorHAnsi"/>
                <w:sz w:val="18"/>
              </w:rPr>
            </w:r>
            <w:r w:rsidRPr="00D149E6">
              <w:rPr>
                <w:rFonts w:asciiTheme="minorHAnsi" w:hAnsiTheme="minorHAnsi"/>
                <w:sz w:val="18"/>
              </w:rPr>
              <w:fldChar w:fldCharType="separate"/>
            </w:r>
            <w:r w:rsidRPr="00D149E6">
              <w:rPr>
                <w:rFonts w:asciiTheme="minorHAnsi" w:hAnsiTheme="minorHAnsi"/>
                <w:noProof/>
                <w:sz w:val="18"/>
              </w:rPr>
              <w:t> </w:t>
            </w:r>
            <w:r w:rsidRPr="00D149E6">
              <w:rPr>
                <w:rFonts w:asciiTheme="minorHAnsi" w:hAnsiTheme="minorHAnsi"/>
                <w:noProof/>
                <w:sz w:val="18"/>
              </w:rPr>
              <w:t> </w:t>
            </w:r>
            <w:r w:rsidRPr="00D149E6">
              <w:rPr>
                <w:rFonts w:asciiTheme="minorHAnsi" w:hAnsiTheme="minorHAnsi"/>
                <w:noProof/>
                <w:sz w:val="18"/>
              </w:rPr>
              <w:t> </w:t>
            </w:r>
            <w:r w:rsidRPr="00D149E6">
              <w:rPr>
                <w:rFonts w:asciiTheme="minorHAnsi" w:hAnsiTheme="minorHAnsi"/>
                <w:noProof/>
                <w:sz w:val="18"/>
              </w:rPr>
              <w:t> </w:t>
            </w:r>
            <w:r w:rsidRPr="00D149E6">
              <w:rPr>
                <w:rFonts w:asciiTheme="minorHAnsi" w:hAnsiTheme="minorHAnsi"/>
                <w:noProof/>
                <w:sz w:val="18"/>
              </w:rPr>
              <w:t> </w:t>
            </w:r>
            <w:r w:rsidRPr="00D149E6">
              <w:rPr>
                <w:rFonts w:asciiTheme="minorHAnsi" w:hAnsiTheme="minorHAnsi"/>
                <w:sz w:val="18"/>
              </w:rPr>
              <w:fldChar w:fldCharType="end"/>
            </w:r>
            <w:bookmarkEnd w:id="3"/>
          </w:p>
        </w:tc>
      </w:tr>
    </w:tbl>
    <w:p w:rsidR="00AE2234" w:rsidRPr="00D149E6" w:rsidRDefault="002E318C">
      <w:pPr>
        <w:spacing w:before="200" w:line="360" w:lineRule="auto"/>
        <w:rPr>
          <w:rFonts w:asciiTheme="minorHAnsi" w:hAnsiTheme="minorHAnsi"/>
        </w:rPr>
      </w:pPr>
      <w:r w:rsidRPr="00D149E6">
        <w:rPr>
          <w:rFonts w:asciiTheme="minorHAnsi" w:hAnsiTheme="minorHAnsi"/>
          <w:b/>
          <w:bCs/>
          <w:sz w:val="22"/>
        </w:rPr>
        <w:t>Základní údaje o projektu</w:t>
      </w:r>
      <w:r w:rsidR="00AE2234" w:rsidRPr="00D149E6">
        <w:rPr>
          <w:rFonts w:asciiTheme="minorHAnsi" w:hAnsiTheme="minorHAnsi"/>
          <w:b/>
          <w:bCs/>
          <w:sz w:val="22"/>
        </w:rPr>
        <w:t>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86"/>
        <w:gridCol w:w="5287"/>
      </w:tblGrid>
      <w:tr w:rsidR="00AE2234" w:rsidRPr="00D149E6" w:rsidTr="004270A0">
        <w:trPr>
          <w:trHeight w:hRule="exact" w:val="855"/>
        </w:trPr>
        <w:tc>
          <w:tcPr>
            <w:tcW w:w="1057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E2234" w:rsidRPr="00D149E6" w:rsidRDefault="00AE2234">
            <w:pPr>
              <w:jc w:val="left"/>
              <w:rPr>
                <w:rFonts w:asciiTheme="minorHAnsi" w:hAnsiTheme="minorHAnsi"/>
                <w:b/>
              </w:rPr>
            </w:pPr>
            <w:r w:rsidRPr="00D149E6">
              <w:rPr>
                <w:rFonts w:asciiTheme="minorHAnsi" w:hAnsiTheme="minorHAnsi"/>
                <w:sz w:val="20"/>
              </w:rPr>
              <w:t>Název projektu:</w:t>
            </w:r>
            <w:r w:rsidRPr="00D149E6">
              <w:rPr>
                <w:rFonts w:asciiTheme="minorHAnsi" w:hAnsiTheme="minorHAnsi"/>
                <w:b/>
                <w:sz w:val="20"/>
              </w:rPr>
              <w:t xml:space="preserve">   </w:t>
            </w:r>
            <w:r w:rsidR="003B4BD5">
              <w:rPr>
                <w:rFonts w:asciiTheme="minorHAnsi" w:hAnsiTheme="minorHAnsi"/>
                <w:b/>
              </w:rPr>
              <w:fldChar w:fldCharType="begin">
                <w:ffData>
                  <w:name w:val="Text25"/>
                  <w:enabled/>
                  <w:calcOnExit w:val="0"/>
                  <w:statusText w:type="text" w:val="Maximálně 150 znaků včetně mezer."/>
                  <w:textInput>
                    <w:maxLength w:val="300"/>
                  </w:textInput>
                </w:ffData>
              </w:fldChar>
            </w:r>
            <w:bookmarkStart w:id="4" w:name="Text25"/>
            <w:r w:rsidR="003B4BD5">
              <w:rPr>
                <w:rFonts w:asciiTheme="minorHAnsi" w:hAnsiTheme="minorHAnsi"/>
                <w:b/>
              </w:rPr>
              <w:instrText xml:space="preserve"> FORMTEXT </w:instrText>
            </w:r>
            <w:r w:rsidR="003B4BD5">
              <w:rPr>
                <w:rFonts w:asciiTheme="minorHAnsi" w:hAnsiTheme="minorHAnsi"/>
                <w:b/>
              </w:rPr>
            </w:r>
            <w:r w:rsidR="003B4BD5">
              <w:rPr>
                <w:rFonts w:asciiTheme="minorHAnsi" w:hAnsiTheme="minorHAnsi"/>
                <w:b/>
              </w:rPr>
              <w:fldChar w:fldCharType="separate"/>
            </w:r>
            <w:r w:rsidR="003B4BD5">
              <w:rPr>
                <w:rFonts w:asciiTheme="minorHAnsi" w:hAnsiTheme="minorHAnsi"/>
                <w:b/>
                <w:noProof/>
              </w:rPr>
              <w:t> </w:t>
            </w:r>
            <w:r w:rsidR="003B4BD5">
              <w:rPr>
                <w:rFonts w:asciiTheme="minorHAnsi" w:hAnsiTheme="minorHAnsi"/>
                <w:b/>
                <w:noProof/>
              </w:rPr>
              <w:t> </w:t>
            </w:r>
            <w:r w:rsidR="003B4BD5">
              <w:rPr>
                <w:rFonts w:asciiTheme="minorHAnsi" w:hAnsiTheme="minorHAnsi"/>
                <w:b/>
                <w:noProof/>
              </w:rPr>
              <w:t> </w:t>
            </w:r>
            <w:r w:rsidR="003B4BD5">
              <w:rPr>
                <w:rFonts w:asciiTheme="minorHAnsi" w:hAnsiTheme="minorHAnsi"/>
                <w:b/>
                <w:noProof/>
              </w:rPr>
              <w:t> </w:t>
            </w:r>
            <w:r w:rsidR="003B4BD5">
              <w:rPr>
                <w:rFonts w:asciiTheme="minorHAnsi" w:hAnsiTheme="minorHAnsi"/>
                <w:b/>
                <w:noProof/>
              </w:rPr>
              <w:t> </w:t>
            </w:r>
            <w:r w:rsidR="003B4BD5">
              <w:rPr>
                <w:rFonts w:asciiTheme="minorHAnsi" w:hAnsiTheme="minorHAnsi"/>
                <w:b/>
              </w:rPr>
              <w:fldChar w:fldCharType="end"/>
            </w:r>
            <w:bookmarkEnd w:id="4"/>
          </w:p>
          <w:p w:rsidR="00AE2234" w:rsidRPr="00D149E6" w:rsidRDefault="00AE2234">
            <w:pPr>
              <w:jc w:val="left"/>
              <w:rPr>
                <w:rFonts w:asciiTheme="minorHAnsi" w:hAnsiTheme="minorHAnsi"/>
                <w:b/>
              </w:rPr>
            </w:pPr>
          </w:p>
          <w:p w:rsidR="00AE2234" w:rsidRPr="00D149E6" w:rsidRDefault="00AE2234">
            <w:pPr>
              <w:jc w:val="left"/>
              <w:rPr>
                <w:rFonts w:asciiTheme="minorHAnsi" w:hAnsiTheme="minorHAnsi"/>
              </w:rPr>
            </w:pPr>
          </w:p>
        </w:tc>
      </w:tr>
      <w:tr w:rsidR="00AE2234" w:rsidRPr="00D149E6">
        <w:trPr>
          <w:trHeight w:hRule="exact" w:val="300"/>
        </w:trPr>
        <w:tc>
          <w:tcPr>
            <w:tcW w:w="52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E2234" w:rsidRPr="00D149E6" w:rsidRDefault="00AE2234" w:rsidP="002E318C">
            <w:pPr>
              <w:jc w:val="left"/>
              <w:rPr>
                <w:rFonts w:asciiTheme="minorHAnsi" w:hAnsiTheme="minorHAnsi"/>
              </w:rPr>
            </w:pPr>
            <w:r w:rsidRPr="00D149E6">
              <w:rPr>
                <w:rFonts w:asciiTheme="minorHAnsi" w:hAnsiTheme="minorHAnsi"/>
                <w:sz w:val="20"/>
              </w:rPr>
              <w:t xml:space="preserve">Doba </w:t>
            </w:r>
            <w:r w:rsidR="002E318C" w:rsidRPr="00D149E6">
              <w:rPr>
                <w:rFonts w:asciiTheme="minorHAnsi" w:hAnsiTheme="minorHAnsi"/>
                <w:sz w:val="20"/>
              </w:rPr>
              <w:t>řešení</w:t>
            </w:r>
            <w:r w:rsidRPr="00D149E6">
              <w:rPr>
                <w:rFonts w:asciiTheme="minorHAnsi" w:hAnsiTheme="minorHAnsi"/>
                <w:sz w:val="20"/>
              </w:rPr>
              <w:t xml:space="preserve"> projektu v měsících:   </w:t>
            </w:r>
            <w:r w:rsidRPr="00D149E6">
              <w:rPr>
                <w:rFonts w:asciiTheme="minorHAnsi" w:hAnsiTheme="minorHAnsi"/>
                <w:b/>
                <w:bCs/>
                <w:sz w:val="22"/>
              </w:rPr>
              <w:fldChar w:fldCharType="begin">
                <w:ffData>
                  <w:name w:val="Text13"/>
                  <w:enabled/>
                  <w:calcOnExit w:val="0"/>
                  <w:textInput>
                    <w:type w:val="number"/>
                    <w:maxLength w:val="2"/>
                    <w:format w:val="0"/>
                  </w:textInput>
                </w:ffData>
              </w:fldChar>
            </w:r>
            <w:bookmarkStart w:id="5" w:name="Text13"/>
            <w:r w:rsidRPr="00D149E6">
              <w:rPr>
                <w:rFonts w:asciiTheme="minorHAnsi" w:hAnsiTheme="minorHAnsi"/>
                <w:b/>
                <w:bCs/>
                <w:sz w:val="22"/>
              </w:rPr>
              <w:instrText xml:space="preserve"> FORMTEXT </w:instrText>
            </w:r>
            <w:r w:rsidRPr="00D149E6">
              <w:rPr>
                <w:rFonts w:asciiTheme="minorHAnsi" w:hAnsiTheme="minorHAnsi"/>
                <w:b/>
                <w:bCs/>
                <w:sz w:val="22"/>
              </w:rPr>
            </w:r>
            <w:r w:rsidRPr="00D149E6">
              <w:rPr>
                <w:rFonts w:asciiTheme="minorHAnsi" w:hAnsiTheme="minorHAnsi"/>
                <w:b/>
                <w:bCs/>
                <w:sz w:val="22"/>
              </w:rPr>
              <w:fldChar w:fldCharType="separate"/>
            </w:r>
            <w:r w:rsidRPr="00D149E6">
              <w:rPr>
                <w:rFonts w:asciiTheme="minorHAnsi" w:hAnsiTheme="minorHAnsi"/>
                <w:b/>
                <w:bCs/>
                <w:noProof/>
                <w:sz w:val="22"/>
              </w:rPr>
              <w:t> </w:t>
            </w:r>
            <w:r w:rsidRPr="00D149E6">
              <w:rPr>
                <w:rFonts w:asciiTheme="minorHAnsi" w:hAnsiTheme="minorHAnsi"/>
                <w:b/>
                <w:bCs/>
                <w:noProof/>
                <w:sz w:val="22"/>
              </w:rPr>
              <w:t> </w:t>
            </w:r>
            <w:r w:rsidRPr="00D149E6">
              <w:rPr>
                <w:rFonts w:asciiTheme="minorHAnsi" w:hAnsiTheme="minorHAnsi"/>
                <w:b/>
                <w:bCs/>
                <w:sz w:val="22"/>
              </w:rPr>
              <w:fldChar w:fldCharType="end"/>
            </w:r>
            <w:bookmarkEnd w:id="5"/>
          </w:p>
        </w:tc>
        <w:tc>
          <w:tcPr>
            <w:tcW w:w="5286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AE2234" w:rsidRPr="00D149E6" w:rsidRDefault="00AE2234" w:rsidP="00AC1D35">
            <w:pPr>
              <w:jc w:val="left"/>
              <w:rPr>
                <w:rFonts w:asciiTheme="minorHAnsi" w:hAnsiTheme="minorHAnsi"/>
              </w:rPr>
            </w:pPr>
            <w:r w:rsidRPr="00D149E6">
              <w:rPr>
                <w:rFonts w:asciiTheme="minorHAnsi" w:hAnsiTheme="minorHAnsi"/>
                <w:sz w:val="20"/>
              </w:rPr>
              <w:t>Datum zahájení:</w:t>
            </w:r>
            <w:r w:rsidR="00385BF9" w:rsidRPr="00D149E6">
              <w:rPr>
                <w:rStyle w:val="Znakapoznpodarou"/>
                <w:rFonts w:asciiTheme="minorHAnsi" w:hAnsiTheme="minorHAnsi"/>
                <w:sz w:val="20"/>
              </w:rPr>
              <w:footnoteReference w:id="5"/>
            </w:r>
            <w:r w:rsidRPr="00D149E6">
              <w:rPr>
                <w:rFonts w:asciiTheme="minorHAnsi" w:hAnsiTheme="minorHAnsi"/>
                <w:sz w:val="20"/>
              </w:rPr>
              <w:t xml:space="preserve">   </w:t>
            </w:r>
            <w:r w:rsidRPr="00D149E6">
              <w:rPr>
                <w:rFonts w:asciiTheme="minorHAnsi" w:hAnsiTheme="minorHAnsi"/>
                <w:b/>
                <w:bCs/>
                <w:sz w:val="22"/>
              </w:rPr>
              <w:fldChar w:fldCharType="begin">
                <w:ffData>
                  <w:name w:val="Text29"/>
                  <w:enabled/>
                  <w:calcOnExit w:val="0"/>
                  <w:statusText w:type="text" w:val="Zpravidla počátek roku, který následuje po podání žádosti o udělení grantu."/>
                  <w:textInput>
                    <w:maxLength w:val="12"/>
                  </w:textInput>
                </w:ffData>
              </w:fldChar>
            </w:r>
            <w:bookmarkStart w:id="6" w:name="Text29"/>
            <w:r w:rsidRPr="00D149E6">
              <w:rPr>
                <w:rFonts w:asciiTheme="minorHAnsi" w:hAnsiTheme="minorHAnsi"/>
                <w:b/>
                <w:bCs/>
                <w:sz w:val="22"/>
              </w:rPr>
              <w:instrText xml:space="preserve"> FORMTEXT </w:instrText>
            </w:r>
            <w:r w:rsidRPr="00D149E6">
              <w:rPr>
                <w:rFonts w:asciiTheme="minorHAnsi" w:hAnsiTheme="minorHAnsi"/>
                <w:b/>
                <w:bCs/>
                <w:sz w:val="22"/>
              </w:rPr>
            </w:r>
            <w:r w:rsidRPr="00D149E6">
              <w:rPr>
                <w:rFonts w:asciiTheme="minorHAnsi" w:hAnsiTheme="minorHAnsi"/>
                <w:b/>
                <w:bCs/>
                <w:sz w:val="22"/>
              </w:rPr>
              <w:fldChar w:fldCharType="separate"/>
            </w:r>
            <w:r w:rsidRPr="00D149E6">
              <w:rPr>
                <w:rFonts w:asciiTheme="minorHAnsi" w:hAnsiTheme="minorHAnsi"/>
                <w:b/>
                <w:bCs/>
                <w:noProof/>
                <w:sz w:val="22"/>
              </w:rPr>
              <w:t> </w:t>
            </w:r>
            <w:r w:rsidRPr="00D149E6">
              <w:rPr>
                <w:rFonts w:asciiTheme="minorHAnsi" w:hAnsiTheme="minorHAnsi"/>
                <w:b/>
                <w:bCs/>
                <w:noProof/>
                <w:sz w:val="22"/>
              </w:rPr>
              <w:t> </w:t>
            </w:r>
            <w:r w:rsidRPr="00D149E6">
              <w:rPr>
                <w:rFonts w:asciiTheme="minorHAnsi" w:hAnsiTheme="minorHAnsi"/>
                <w:b/>
                <w:bCs/>
                <w:noProof/>
                <w:sz w:val="22"/>
              </w:rPr>
              <w:t> </w:t>
            </w:r>
            <w:r w:rsidRPr="00D149E6">
              <w:rPr>
                <w:rFonts w:asciiTheme="minorHAnsi" w:hAnsiTheme="minorHAnsi"/>
                <w:b/>
                <w:bCs/>
                <w:noProof/>
                <w:sz w:val="22"/>
              </w:rPr>
              <w:t> </w:t>
            </w:r>
            <w:r w:rsidRPr="00D149E6">
              <w:rPr>
                <w:rFonts w:asciiTheme="minorHAnsi" w:hAnsiTheme="minorHAnsi"/>
                <w:b/>
                <w:bCs/>
                <w:noProof/>
                <w:sz w:val="22"/>
              </w:rPr>
              <w:t> </w:t>
            </w:r>
            <w:r w:rsidRPr="00D149E6">
              <w:rPr>
                <w:rFonts w:asciiTheme="minorHAnsi" w:hAnsiTheme="minorHAnsi"/>
                <w:b/>
                <w:bCs/>
                <w:sz w:val="22"/>
              </w:rPr>
              <w:fldChar w:fldCharType="end"/>
            </w:r>
            <w:bookmarkEnd w:id="6"/>
          </w:p>
        </w:tc>
      </w:tr>
      <w:tr w:rsidR="00AE2234" w:rsidRPr="00D149E6" w:rsidTr="004270A0">
        <w:trPr>
          <w:trHeight w:hRule="exact" w:val="1129"/>
        </w:trPr>
        <w:tc>
          <w:tcPr>
            <w:tcW w:w="10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234" w:rsidRPr="00D149E6" w:rsidRDefault="00AE2234" w:rsidP="003B4BD5">
            <w:pPr>
              <w:tabs>
                <w:tab w:val="left" w:pos="2355"/>
              </w:tabs>
              <w:jc w:val="left"/>
              <w:rPr>
                <w:rFonts w:asciiTheme="minorHAnsi" w:hAnsiTheme="minorHAnsi"/>
                <w:sz w:val="20"/>
                <w:vertAlign w:val="superscript"/>
              </w:rPr>
            </w:pPr>
            <w:r w:rsidRPr="00D149E6">
              <w:rPr>
                <w:rFonts w:asciiTheme="minorHAnsi" w:hAnsiTheme="minorHAnsi"/>
                <w:sz w:val="20"/>
              </w:rPr>
              <w:t>Poznámka:</w:t>
            </w:r>
            <w:r w:rsidR="00385BF9" w:rsidRPr="00D149E6">
              <w:rPr>
                <w:rStyle w:val="Znakapoznpodarou"/>
                <w:rFonts w:asciiTheme="minorHAnsi" w:hAnsiTheme="minorHAnsi"/>
                <w:sz w:val="20"/>
              </w:rPr>
              <w:footnoteReference w:id="6"/>
            </w:r>
            <w:r w:rsidR="003B4BD5">
              <w:rPr>
                <w:rFonts w:asciiTheme="minorHAnsi" w:hAnsiTheme="minorHAnsi"/>
                <w:sz w:val="20"/>
              </w:rPr>
              <w:tab/>
            </w:r>
          </w:p>
          <w:p w:rsidR="00AE2234" w:rsidRPr="00D149E6" w:rsidRDefault="003B4BD5">
            <w:pPr>
              <w:jc w:val="left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fldChar w:fldCharType="begin">
                <w:ffData>
                  <w:name w:val="Text31"/>
                  <w:enabled/>
                  <w:calcOnExit w:val="0"/>
                  <w:statusText w:type="text" w:val="Struktura skupin a podskupin je uveřejněna v příloze II k pravidlům Grantového systému. Uveďte max. 3 podskupiny, oddělené čárkou."/>
                  <w:textInput>
                    <w:maxLength w:val="1000"/>
                  </w:textInput>
                </w:ffData>
              </w:fldChar>
            </w:r>
            <w:bookmarkStart w:id="7" w:name="Text31"/>
            <w:r>
              <w:rPr>
                <w:rFonts w:asciiTheme="minorHAnsi" w:hAnsiTheme="minorHAnsi"/>
                <w:sz w:val="22"/>
              </w:rPr>
              <w:instrText xml:space="preserve"> FORMTEXT </w:instrText>
            </w:r>
            <w:r>
              <w:rPr>
                <w:rFonts w:asciiTheme="minorHAnsi" w:hAnsiTheme="minorHAnsi"/>
                <w:sz w:val="22"/>
              </w:rPr>
            </w:r>
            <w:r>
              <w:rPr>
                <w:rFonts w:asciiTheme="minorHAnsi" w:hAnsiTheme="minorHAnsi"/>
                <w:sz w:val="22"/>
              </w:rPr>
              <w:fldChar w:fldCharType="separate"/>
            </w:r>
            <w:r>
              <w:rPr>
                <w:rFonts w:asciiTheme="minorHAnsi" w:hAnsiTheme="minorHAnsi"/>
                <w:noProof/>
                <w:sz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</w:rPr>
              <w:t> </w:t>
            </w:r>
            <w:r>
              <w:rPr>
                <w:rFonts w:asciiTheme="minorHAnsi" w:hAnsiTheme="minorHAnsi"/>
                <w:sz w:val="22"/>
              </w:rPr>
              <w:fldChar w:fldCharType="end"/>
            </w:r>
            <w:bookmarkEnd w:id="7"/>
          </w:p>
          <w:p w:rsidR="00AE2234" w:rsidRPr="00D149E6" w:rsidRDefault="00AE2234">
            <w:pPr>
              <w:jc w:val="left"/>
              <w:rPr>
                <w:rFonts w:asciiTheme="minorHAnsi" w:hAnsiTheme="minorHAnsi"/>
                <w:sz w:val="22"/>
              </w:rPr>
            </w:pPr>
          </w:p>
          <w:p w:rsidR="007D1088" w:rsidRPr="00D149E6" w:rsidRDefault="007D1088">
            <w:pPr>
              <w:jc w:val="left"/>
              <w:rPr>
                <w:rFonts w:asciiTheme="minorHAnsi" w:hAnsiTheme="minorHAnsi"/>
                <w:sz w:val="22"/>
              </w:rPr>
            </w:pPr>
          </w:p>
          <w:p w:rsidR="00AE2234" w:rsidRPr="00D149E6" w:rsidRDefault="00AE2234">
            <w:pPr>
              <w:jc w:val="left"/>
              <w:rPr>
                <w:rFonts w:asciiTheme="minorHAnsi" w:hAnsiTheme="minorHAnsi"/>
                <w:sz w:val="22"/>
              </w:rPr>
            </w:pPr>
          </w:p>
          <w:p w:rsidR="007D1088" w:rsidRPr="00D149E6" w:rsidRDefault="007D1088">
            <w:pPr>
              <w:jc w:val="left"/>
              <w:rPr>
                <w:rFonts w:asciiTheme="minorHAnsi" w:hAnsiTheme="minorHAnsi"/>
                <w:sz w:val="22"/>
              </w:rPr>
            </w:pPr>
          </w:p>
        </w:tc>
      </w:tr>
    </w:tbl>
    <w:p w:rsidR="00AE2234" w:rsidRPr="00D149E6" w:rsidRDefault="00702B6F">
      <w:pPr>
        <w:spacing w:before="200" w:line="360" w:lineRule="auto"/>
        <w:rPr>
          <w:rFonts w:asciiTheme="minorHAnsi" w:hAnsiTheme="minorHAnsi"/>
          <w:b/>
          <w:bCs/>
          <w:sz w:val="22"/>
        </w:rPr>
      </w:pPr>
      <w:r w:rsidRPr="00D149E6">
        <w:rPr>
          <w:rFonts w:asciiTheme="minorHAnsi" w:hAnsiTheme="minorHAnsi"/>
          <w:b/>
          <w:bCs/>
          <w:sz w:val="22"/>
        </w:rPr>
        <w:t>Náklady řešení</w:t>
      </w:r>
      <w:r w:rsidR="00AE2234" w:rsidRPr="00D149E6">
        <w:rPr>
          <w:rFonts w:asciiTheme="minorHAnsi" w:hAnsiTheme="minorHAnsi"/>
          <w:b/>
          <w:bCs/>
          <w:sz w:val="22"/>
        </w:rPr>
        <w:t xml:space="preserve"> (v tis. Kč):</w:t>
      </w:r>
      <w:r w:rsidR="00385BF9" w:rsidRPr="00D149E6">
        <w:rPr>
          <w:rStyle w:val="Znakapoznpodarou"/>
          <w:rFonts w:asciiTheme="minorHAnsi" w:hAnsiTheme="minorHAnsi"/>
          <w:b/>
          <w:bCs/>
          <w:sz w:val="22"/>
        </w:rPr>
        <w:footnoteReference w:id="7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3"/>
        <w:gridCol w:w="2643"/>
        <w:gridCol w:w="2643"/>
        <w:gridCol w:w="2643"/>
      </w:tblGrid>
      <w:tr w:rsidR="00AE2234" w:rsidRPr="00D149E6">
        <w:trPr>
          <w:trHeight w:hRule="exact" w:val="433"/>
        </w:trPr>
        <w:tc>
          <w:tcPr>
            <w:tcW w:w="2643" w:type="dxa"/>
            <w:tcBorders>
              <w:right w:val="nil"/>
            </w:tcBorders>
            <w:vAlign w:val="center"/>
          </w:tcPr>
          <w:p w:rsidR="00AE2234" w:rsidRPr="00D149E6" w:rsidRDefault="002E318C" w:rsidP="003B4BD5">
            <w:pPr>
              <w:jc w:val="left"/>
              <w:rPr>
                <w:rFonts w:asciiTheme="minorHAnsi" w:hAnsiTheme="minorHAnsi"/>
                <w:sz w:val="22"/>
              </w:rPr>
            </w:pPr>
            <w:r w:rsidRPr="00D149E6">
              <w:rPr>
                <w:rFonts w:asciiTheme="minorHAnsi" w:hAnsiTheme="minorHAnsi"/>
                <w:sz w:val="22"/>
              </w:rPr>
              <w:t>Celkem</w:t>
            </w:r>
            <w:r w:rsidR="00AE2234" w:rsidRPr="00D149E6">
              <w:rPr>
                <w:rFonts w:asciiTheme="minorHAnsi" w:hAnsiTheme="minorHAnsi"/>
                <w:sz w:val="22"/>
              </w:rPr>
              <w:t xml:space="preserve">: </w:t>
            </w:r>
            <w:r w:rsidR="003B4BD5">
              <w:rPr>
                <w:rFonts w:asciiTheme="minorHAnsi" w:hAnsiTheme="minorHAnsi"/>
                <w:b/>
                <w:sz w:val="22"/>
              </w:rPr>
              <w:fldChar w:fldCharType="begin">
                <w:ffData>
                  <w:name w:val="Text1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" w:name="Text16"/>
            <w:r w:rsidR="003B4BD5">
              <w:rPr>
                <w:rFonts w:asciiTheme="minorHAnsi" w:hAnsiTheme="minorHAnsi"/>
                <w:b/>
                <w:sz w:val="22"/>
              </w:rPr>
              <w:instrText xml:space="preserve"> FORMTEXT </w:instrText>
            </w:r>
            <w:r w:rsidR="003B4BD5">
              <w:rPr>
                <w:rFonts w:asciiTheme="minorHAnsi" w:hAnsiTheme="minorHAnsi"/>
                <w:b/>
                <w:sz w:val="22"/>
              </w:rPr>
            </w:r>
            <w:r w:rsidR="003B4BD5">
              <w:rPr>
                <w:rFonts w:asciiTheme="minorHAnsi" w:hAnsiTheme="minorHAnsi"/>
                <w:b/>
                <w:sz w:val="22"/>
              </w:rPr>
              <w:fldChar w:fldCharType="separate"/>
            </w:r>
            <w:r w:rsidR="003B4BD5">
              <w:rPr>
                <w:rFonts w:asciiTheme="minorHAnsi" w:hAnsiTheme="minorHAnsi"/>
                <w:b/>
                <w:noProof/>
                <w:sz w:val="22"/>
              </w:rPr>
              <w:t> </w:t>
            </w:r>
            <w:r w:rsidR="003B4BD5">
              <w:rPr>
                <w:rFonts w:asciiTheme="minorHAnsi" w:hAnsiTheme="minorHAnsi"/>
                <w:b/>
                <w:noProof/>
                <w:sz w:val="22"/>
              </w:rPr>
              <w:t> </w:t>
            </w:r>
            <w:r w:rsidR="003B4BD5">
              <w:rPr>
                <w:rFonts w:asciiTheme="minorHAnsi" w:hAnsiTheme="minorHAnsi"/>
                <w:b/>
                <w:noProof/>
                <w:sz w:val="22"/>
              </w:rPr>
              <w:t> </w:t>
            </w:r>
            <w:r w:rsidR="003B4BD5">
              <w:rPr>
                <w:rFonts w:asciiTheme="minorHAnsi" w:hAnsiTheme="minorHAnsi"/>
                <w:b/>
                <w:noProof/>
                <w:sz w:val="22"/>
              </w:rPr>
              <w:t> </w:t>
            </w:r>
            <w:r w:rsidR="003B4BD5">
              <w:rPr>
                <w:rFonts w:asciiTheme="minorHAnsi" w:hAnsiTheme="minorHAnsi"/>
                <w:b/>
                <w:noProof/>
                <w:sz w:val="22"/>
              </w:rPr>
              <w:t> </w:t>
            </w:r>
            <w:r w:rsidR="003B4BD5">
              <w:rPr>
                <w:rFonts w:asciiTheme="minorHAnsi" w:hAnsiTheme="minorHAnsi"/>
                <w:b/>
                <w:sz w:val="22"/>
              </w:rPr>
              <w:fldChar w:fldCharType="end"/>
            </w:r>
            <w:bookmarkEnd w:id="8"/>
          </w:p>
        </w:tc>
        <w:tc>
          <w:tcPr>
            <w:tcW w:w="2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E2234" w:rsidRPr="00D149E6" w:rsidRDefault="002E318C" w:rsidP="003B4BD5">
            <w:pPr>
              <w:jc w:val="left"/>
              <w:rPr>
                <w:rFonts w:asciiTheme="minorHAnsi" w:hAnsiTheme="minorHAnsi"/>
                <w:sz w:val="22"/>
              </w:rPr>
            </w:pPr>
            <w:r w:rsidRPr="00D149E6">
              <w:rPr>
                <w:rFonts w:asciiTheme="minorHAnsi" w:hAnsiTheme="minorHAnsi"/>
                <w:sz w:val="22"/>
              </w:rPr>
              <w:t>Rok</w:t>
            </w:r>
            <w:r w:rsidR="00AE2234" w:rsidRPr="00D149E6">
              <w:rPr>
                <w:rFonts w:asciiTheme="minorHAnsi" w:hAnsiTheme="minorHAnsi"/>
                <w:sz w:val="22"/>
              </w:rPr>
              <w:t xml:space="preserve">: </w:t>
            </w:r>
            <w:r w:rsidR="003B4BD5">
              <w:rPr>
                <w:rFonts w:asciiTheme="minorHAnsi" w:hAnsiTheme="minorHAnsi"/>
                <w:sz w:val="22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number"/>
                    <w:maxLength w:val="15"/>
                    <w:format w:val="0"/>
                  </w:textInput>
                </w:ffData>
              </w:fldChar>
            </w:r>
            <w:bookmarkStart w:id="9" w:name="Text17"/>
            <w:r w:rsidR="003B4BD5">
              <w:rPr>
                <w:rFonts w:asciiTheme="minorHAnsi" w:hAnsiTheme="minorHAnsi"/>
                <w:sz w:val="22"/>
              </w:rPr>
              <w:instrText xml:space="preserve"> FORMTEXT </w:instrText>
            </w:r>
            <w:r w:rsidR="003B4BD5">
              <w:rPr>
                <w:rFonts w:asciiTheme="minorHAnsi" w:hAnsiTheme="minorHAnsi"/>
                <w:sz w:val="22"/>
              </w:rPr>
            </w:r>
            <w:r w:rsidR="003B4BD5">
              <w:rPr>
                <w:rFonts w:asciiTheme="minorHAnsi" w:hAnsiTheme="minorHAnsi"/>
                <w:sz w:val="22"/>
              </w:rPr>
              <w:fldChar w:fldCharType="separate"/>
            </w:r>
            <w:r w:rsidR="003B4BD5">
              <w:rPr>
                <w:rFonts w:asciiTheme="minorHAnsi" w:hAnsiTheme="minorHAnsi"/>
                <w:noProof/>
                <w:sz w:val="22"/>
              </w:rPr>
              <w:t> </w:t>
            </w:r>
            <w:r w:rsidR="003B4BD5">
              <w:rPr>
                <w:rFonts w:asciiTheme="minorHAnsi" w:hAnsiTheme="minorHAnsi"/>
                <w:noProof/>
                <w:sz w:val="22"/>
              </w:rPr>
              <w:t> </w:t>
            </w:r>
            <w:r w:rsidR="003B4BD5">
              <w:rPr>
                <w:rFonts w:asciiTheme="minorHAnsi" w:hAnsiTheme="minorHAnsi"/>
                <w:noProof/>
                <w:sz w:val="22"/>
              </w:rPr>
              <w:t> </w:t>
            </w:r>
            <w:r w:rsidR="003B4BD5">
              <w:rPr>
                <w:rFonts w:asciiTheme="minorHAnsi" w:hAnsiTheme="minorHAnsi"/>
                <w:noProof/>
                <w:sz w:val="22"/>
              </w:rPr>
              <w:t> </w:t>
            </w:r>
            <w:r w:rsidR="003B4BD5">
              <w:rPr>
                <w:rFonts w:asciiTheme="minorHAnsi" w:hAnsiTheme="minorHAnsi"/>
                <w:noProof/>
                <w:sz w:val="22"/>
              </w:rPr>
              <w:t> </w:t>
            </w:r>
            <w:r w:rsidR="003B4BD5">
              <w:rPr>
                <w:rFonts w:asciiTheme="minorHAnsi" w:hAnsiTheme="minorHAnsi"/>
                <w:sz w:val="22"/>
              </w:rPr>
              <w:fldChar w:fldCharType="end"/>
            </w:r>
            <w:bookmarkEnd w:id="9"/>
          </w:p>
        </w:tc>
        <w:tc>
          <w:tcPr>
            <w:tcW w:w="2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E2234" w:rsidRPr="00D149E6" w:rsidRDefault="002E318C" w:rsidP="003B4BD5">
            <w:pPr>
              <w:jc w:val="left"/>
              <w:rPr>
                <w:rFonts w:asciiTheme="minorHAnsi" w:hAnsiTheme="minorHAnsi"/>
                <w:sz w:val="22"/>
              </w:rPr>
            </w:pPr>
            <w:r w:rsidRPr="00D149E6">
              <w:rPr>
                <w:rFonts w:asciiTheme="minorHAnsi" w:hAnsiTheme="minorHAnsi"/>
                <w:sz w:val="22"/>
              </w:rPr>
              <w:t>Rok</w:t>
            </w:r>
            <w:r w:rsidR="00AE2234" w:rsidRPr="00D149E6">
              <w:rPr>
                <w:rFonts w:asciiTheme="minorHAnsi" w:hAnsiTheme="minorHAnsi"/>
                <w:sz w:val="22"/>
              </w:rPr>
              <w:t xml:space="preserve">: </w:t>
            </w:r>
            <w:r w:rsidR="003B4BD5">
              <w:rPr>
                <w:rFonts w:asciiTheme="minorHAnsi" w:hAnsiTheme="minorHAnsi"/>
                <w:sz w:val="22"/>
              </w:rPr>
              <w:fldChar w:fldCharType="begin">
                <w:ffData>
                  <w:name w:val="Text18"/>
                  <w:enabled/>
                  <w:calcOnExit w:val="0"/>
                  <w:textInput>
                    <w:type w:val="number"/>
                    <w:maxLength w:val="15"/>
                    <w:format w:val="0"/>
                  </w:textInput>
                </w:ffData>
              </w:fldChar>
            </w:r>
            <w:bookmarkStart w:id="10" w:name="Text18"/>
            <w:r w:rsidR="003B4BD5">
              <w:rPr>
                <w:rFonts w:asciiTheme="minorHAnsi" w:hAnsiTheme="minorHAnsi"/>
                <w:sz w:val="22"/>
              </w:rPr>
              <w:instrText xml:space="preserve"> FORMTEXT </w:instrText>
            </w:r>
            <w:r w:rsidR="003B4BD5">
              <w:rPr>
                <w:rFonts w:asciiTheme="minorHAnsi" w:hAnsiTheme="minorHAnsi"/>
                <w:sz w:val="22"/>
              </w:rPr>
            </w:r>
            <w:r w:rsidR="003B4BD5">
              <w:rPr>
                <w:rFonts w:asciiTheme="minorHAnsi" w:hAnsiTheme="minorHAnsi"/>
                <w:sz w:val="22"/>
              </w:rPr>
              <w:fldChar w:fldCharType="separate"/>
            </w:r>
            <w:r w:rsidR="003B4BD5">
              <w:rPr>
                <w:rFonts w:asciiTheme="minorHAnsi" w:hAnsiTheme="minorHAnsi"/>
                <w:noProof/>
                <w:sz w:val="22"/>
              </w:rPr>
              <w:t> </w:t>
            </w:r>
            <w:r w:rsidR="003B4BD5">
              <w:rPr>
                <w:rFonts w:asciiTheme="minorHAnsi" w:hAnsiTheme="minorHAnsi"/>
                <w:noProof/>
                <w:sz w:val="22"/>
              </w:rPr>
              <w:t> </w:t>
            </w:r>
            <w:r w:rsidR="003B4BD5">
              <w:rPr>
                <w:rFonts w:asciiTheme="minorHAnsi" w:hAnsiTheme="minorHAnsi"/>
                <w:noProof/>
                <w:sz w:val="22"/>
              </w:rPr>
              <w:t> </w:t>
            </w:r>
            <w:r w:rsidR="003B4BD5">
              <w:rPr>
                <w:rFonts w:asciiTheme="minorHAnsi" w:hAnsiTheme="minorHAnsi"/>
                <w:noProof/>
                <w:sz w:val="22"/>
              </w:rPr>
              <w:t> </w:t>
            </w:r>
            <w:r w:rsidR="003B4BD5">
              <w:rPr>
                <w:rFonts w:asciiTheme="minorHAnsi" w:hAnsiTheme="minorHAnsi"/>
                <w:noProof/>
                <w:sz w:val="22"/>
              </w:rPr>
              <w:t> </w:t>
            </w:r>
            <w:r w:rsidR="003B4BD5">
              <w:rPr>
                <w:rFonts w:asciiTheme="minorHAnsi" w:hAnsiTheme="minorHAnsi"/>
                <w:sz w:val="22"/>
              </w:rPr>
              <w:fldChar w:fldCharType="end"/>
            </w:r>
            <w:bookmarkEnd w:id="10"/>
          </w:p>
        </w:tc>
        <w:tc>
          <w:tcPr>
            <w:tcW w:w="2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234" w:rsidRPr="00D149E6" w:rsidRDefault="002E318C" w:rsidP="003B4BD5">
            <w:pPr>
              <w:jc w:val="left"/>
              <w:rPr>
                <w:rFonts w:asciiTheme="minorHAnsi" w:hAnsiTheme="minorHAnsi"/>
                <w:sz w:val="22"/>
              </w:rPr>
            </w:pPr>
            <w:r w:rsidRPr="00D149E6">
              <w:rPr>
                <w:rFonts w:asciiTheme="minorHAnsi" w:hAnsiTheme="minorHAnsi"/>
                <w:sz w:val="22"/>
              </w:rPr>
              <w:t>Rok</w:t>
            </w:r>
            <w:r w:rsidR="00AE2234" w:rsidRPr="00D149E6">
              <w:rPr>
                <w:rFonts w:asciiTheme="minorHAnsi" w:hAnsiTheme="minorHAnsi"/>
                <w:sz w:val="22"/>
              </w:rPr>
              <w:t xml:space="preserve">: </w:t>
            </w:r>
            <w:r w:rsidR="003B4BD5">
              <w:rPr>
                <w:rFonts w:asciiTheme="minorHAnsi" w:hAnsiTheme="minorHAnsi"/>
                <w:b/>
                <w:bCs/>
                <w:sz w:val="22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number"/>
                    <w:maxLength w:val="15"/>
                    <w:format w:val="0"/>
                  </w:textInput>
                </w:ffData>
              </w:fldChar>
            </w:r>
            <w:bookmarkStart w:id="11" w:name="Text19"/>
            <w:r w:rsidR="003B4BD5">
              <w:rPr>
                <w:rFonts w:asciiTheme="minorHAnsi" w:hAnsiTheme="minorHAnsi"/>
                <w:b/>
                <w:bCs/>
                <w:sz w:val="22"/>
              </w:rPr>
              <w:instrText xml:space="preserve"> FORMTEXT </w:instrText>
            </w:r>
            <w:r w:rsidR="003B4BD5">
              <w:rPr>
                <w:rFonts w:asciiTheme="minorHAnsi" w:hAnsiTheme="minorHAnsi"/>
                <w:b/>
                <w:bCs/>
                <w:sz w:val="22"/>
              </w:rPr>
            </w:r>
            <w:r w:rsidR="003B4BD5">
              <w:rPr>
                <w:rFonts w:asciiTheme="minorHAnsi" w:hAnsiTheme="minorHAnsi"/>
                <w:b/>
                <w:bCs/>
                <w:sz w:val="22"/>
              </w:rPr>
              <w:fldChar w:fldCharType="separate"/>
            </w:r>
            <w:r w:rsidR="003B4BD5">
              <w:rPr>
                <w:rFonts w:asciiTheme="minorHAnsi" w:hAnsiTheme="minorHAnsi"/>
                <w:b/>
                <w:bCs/>
                <w:noProof/>
                <w:sz w:val="22"/>
              </w:rPr>
              <w:t> </w:t>
            </w:r>
            <w:r w:rsidR="003B4BD5">
              <w:rPr>
                <w:rFonts w:asciiTheme="minorHAnsi" w:hAnsiTheme="minorHAnsi"/>
                <w:b/>
                <w:bCs/>
                <w:noProof/>
                <w:sz w:val="22"/>
              </w:rPr>
              <w:t> </w:t>
            </w:r>
            <w:r w:rsidR="003B4BD5">
              <w:rPr>
                <w:rFonts w:asciiTheme="minorHAnsi" w:hAnsiTheme="minorHAnsi"/>
                <w:b/>
                <w:bCs/>
                <w:noProof/>
                <w:sz w:val="22"/>
              </w:rPr>
              <w:t> </w:t>
            </w:r>
            <w:r w:rsidR="003B4BD5">
              <w:rPr>
                <w:rFonts w:asciiTheme="minorHAnsi" w:hAnsiTheme="minorHAnsi"/>
                <w:b/>
                <w:bCs/>
                <w:noProof/>
                <w:sz w:val="22"/>
              </w:rPr>
              <w:t> </w:t>
            </w:r>
            <w:r w:rsidR="003B4BD5">
              <w:rPr>
                <w:rFonts w:asciiTheme="minorHAnsi" w:hAnsiTheme="minorHAnsi"/>
                <w:b/>
                <w:bCs/>
                <w:noProof/>
                <w:sz w:val="22"/>
              </w:rPr>
              <w:t> </w:t>
            </w:r>
            <w:r w:rsidR="003B4BD5">
              <w:rPr>
                <w:rFonts w:asciiTheme="minorHAnsi" w:hAnsiTheme="minorHAnsi"/>
                <w:b/>
                <w:bCs/>
                <w:sz w:val="22"/>
              </w:rPr>
              <w:fldChar w:fldCharType="end"/>
            </w:r>
            <w:bookmarkEnd w:id="11"/>
          </w:p>
        </w:tc>
      </w:tr>
    </w:tbl>
    <w:p w:rsidR="00801BFD" w:rsidRPr="00D149E6" w:rsidRDefault="00801BFD">
      <w:pPr>
        <w:pStyle w:val="Textpoznpodarou"/>
        <w:tabs>
          <w:tab w:val="left" w:pos="426"/>
        </w:tabs>
        <w:rPr>
          <w:rFonts w:asciiTheme="minorHAnsi" w:hAnsiTheme="minorHAnsi"/>
          <w:b/>
          <w:bCs/>
          <w:sz w:val="22"/>
        </w:rPr>
      </w:pPr>
    </w:p>
    <w:p w:rsidR="00AE2234" w:rsidRPr="00D149E6" w:rsidRDefault="00AE2234">
      <w:pPr>
        <w:pStyle w:val="Textpoznpodarou"/>
        <w:tabs>
          <w:tab w:val="left" w:pos="426"/>
        </w:tabs>
        <w:rPr>
          <w:rFonts w:asciiTheme="minorHAnsi" w:hAnsiTheme="minorHAnsi"/>
          <w:b/>
          <w:bCs/>
          <w:sz w:val="22"/>
        </w:rPr>
      </w:pPr>
      <w:r w:rsidRPr="00D149E6">
        <w:rPr>
          <w:rFonts w:asciiTheme="minorHAnsi" w:hAnsiTheme="minorHAnsi"/>
          <w:b/>
          <w:bCs/>
          <w:sz w:val="22"/>
        </w:rPr>
        <w:t>Podstata řešení navrhovaného projektu:</w:t>
      </w:r>
    </w:p>
    <w:p w:rsidR="00AE2234" w:rsidRPr="00D149E6" w:rsidRDefault="00AE2234">
      <w:pPr>
        <w:pStyle w:val="Textpoznpodarou"/>
        <w:tabs>
          <w:tab w:val="left" w:pos="426"/>
        </w:tabs>
        <w:spacing w:after="120"/>
        <w:rPr>
          <w:rFonts w:asciiTheme="minorHAnsi" w:hAnsiTheme="minorHAnsi"/>
        </w:rPr>
      </w:pPr>
      <w:r w:rsidRPr="00D149E6">
        <w:rPr>
          <w:rFonts w:asciiTheme="minorHAnsi" w:hAnsiTheme="minorHAnsi"/>
          <w:sz w:val="18"/>
        </w:rPr>
        <w:t>(Stručné shrnutí obsahu návrhu řešení)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73"/>
      </w:tblGrid>
      <w:tr w:rsidR="00AE2234" w:rsidRPr="00D149E6" w:rsidTr="004270A0">
        <w:trPr>
          <w:trHeight w:val="8749"/>
        </w:trPr>
        <w:tc>
          <w:tcPr>
            <w:tcW w:w="10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234" w:rsidRPr="00D149E6" w:rsidRDefault="00AE2234">
            <w:pPr>
              <w:jc w:val="left"/>
              <w:rPr>
                <w:rFonts w:asciiTheme="minorHAnsi" w:hAnsiTheme="minorHAnsi"/>
                <w:sz w:val="22"/>
              </w:rPr>
            </w:pPr>
          </w:p>
          <w:p w:rsidR="00713191" w:rsidRPr="00D149E6" w:rsidRDefault="003B4BD5">
            <w:pPr>
              <w:jc w:val="left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00"/>
                  </w:textInput>
                </w:ffData>
              </w:fldChar>
            </w:r>
            <w:r>
              <w:rPr>
                <w:rFonts w:asciiTheme="minorHAnsi" w:hAnsiTheme="minorHAnsi"/>
                <w:sz w:val="22"/>
              </w:rPr>
              <w:instrText xml:space="preserve"> FORMTEXT </w:instrText>
            </w:r>
            <w:r>
              <w:rPr>
                <w:rFonts w:asciiTheme="minorHAnsi" w:hAnsiTheme="minorHAnsi"/>
                <w:sz w:val="22"/>
              </w:rPr>
            </w:r>
            <w:r>
              <w:rPr>
                <w:rFonts w:asciiTheme="minorHAnsi" w:hAnsiTheme="minorHAnsi"/>
                <w:sz w:val="22"/>
              </w:rPr>
              <w:fldChar w:fldCharType="separate"/>
            </w:r>
            <w:bookmarkStart w:id="12" w:name="_GoBack"/>
            <w:bookmarkEnd w:id="12"/>
            <w:r w:rsidR="00897E0C">
              <w:rPr>
                <w:rFonts w:asciiTheme="minorHAnsi" w:hAnsiTheme="minorHAnsi"/>
                <w:sz w:val="22"/>
              </w:rPr>
              <w:t> </w:t>
            </w:r>
            <w:r w:rsidR="00897E0C">
              <w:rPr>
                <w:rFonts w:asciiTheme="minorHAnsi" w:hAnsiTheme="minorHAnsi"/>
                <w:sz w:val="22"/>
              </w:rPr>
              <w:t> </w:t>
            </w:r>
            <w:r w:rsidR="00897E0C">
              <w:rPr>
                <w:rFonts w:asciiTheme="minorHAnsi" w:hAnsiTheme="minorHAnsi"/>
                <w:sz w:val="22"/>
              </w:rPr>
              <w:t> </w:t>
            </w:r>
            <w:r w:rsidR="00897E0C">
              <w:rPr>
                <w:rFonts w:asciiTheme="minorHAnsi" w:hAnsiTheme="minorHAnsi"/>
                <w:sz w:val="22"/>
              </w:rPr>
              <w:t> </w:t>
            </w:r>
            <w:r w:rsidR="00897E0C">
              <w:rPr>
                <w:rFonts w:asciiTheme="minorHAnsi" w:hAnsiTheme="minorHAnsi"/>
                <w:sz w:val="22"/>
              </w:rPr>
              <w:t> </w:t>
            </w:r>
            <w:r>
              <w:rPr>
                <w:rFonts w:asciiTheme="minorHAnsi" w:hAnsiTheme="minorHAnsi"/>
                <w:sz w:val="22"/>
              </w:rPr>
              <w:fldChar w:fldCharType="end"/>
            </w:r>
          </w:p>
          <w:p w:rsidR="00713191" w:rsidRPr="00D149E6" w:rsidRDefault="00713191">
            <w:pPr>
              <w:jc w:val="left"/>
              <w:rPr>
                <w:rFonts w:asciiTheme="minorHAnsi" w:hAnsiTheme="minorHAnsi"/>
                <w:sz w:val="22"/>
              </w:rPr>
            </w:pPr>
          </w:p>
          <w:p w:rsidR="00713191" w:rsidRPr="00D149E6" w:rsidRDefault="00713191">
            <w:pPr>
              <w:jc w:val="left"/>
              <w:rPr>
                <w:rFonts w:asciiTheme="minorHAnsi" w:hAnsiTheme="minorHAnsi"/>
                <w:sz w:val="22"/>
              </w:rPr>
            </w:pPr>
          </w:p>
          <w:p w:rsidR="00713191" w:rsidRPr="00D149E6" w:rsidRDefault="00713191">
            <w:pPr>
              <w:jc w:val="left"/>
              <w:rPr>
                <w:rFonts w:asciiTheme="minorHAnsi" w:hAnsiTheme="minorHAnsi"/>
                <w:sz w:val="22"/>
              </w:rPr>
            </w:pPr>
          </w:p>
          <w:p w:rsidR="00713191" w:rsidRPr="00D149E6" w:rsidRDefault="00713191">
            <w:pPr>
              <w:jc w:val="left"/>
              <w:rPr>
                <w:rFonts w:asciiTheme="minorHAnsi" w:hAnsiTheme="minorHAnsi"/>
                <w:sz w:val="22"/>
              </w:rPr>
            </w:pPr>
          </w:p>
          <w:p w:rsidR="00713191" w:rsidRPr="00D149E6" w:rsidRDefault="00713191">
            <w:pPr>
              <w:jc w:val="left"/>
              <w:rPr>
                <w:rFonts w:asciiTheme="minorHAnsi" w:hAnsiTheme="minorHAnsi"/>
                <w:sz w:val="22"/>
              </w:rPr>
            </w:pPr>
          </w:p>
          <w:p w:rsidR="00713191" w:rsidRPr="00D149E6" w:rsidRDefault="00713191">
            <w:pPr>
              <w:jc w:val="left"/>
              <w:rPr>
                <w:rFonts w:asciiTheme="minorHAnsi" w:hAnsiTheme="minorHAnsi"/>
                <w:sz w:val="22"/>
              </w:rPr>
            </w:pPr>
          </w:p>
          <w:p w:rsidR="00713191" w:rsidRPr="00D149E6" w:rsidRDefault="00713191">
            <w:pPr>
              <w:jc w:val="left"/>
              <w:rPr>
                <w:rFonts w:asciiTheme="minorHAnsi" w:hAnsiTheme="minorHAnsi"/>
                <w:sz w:val="22"/>
              </w:rPr>
            </w:pPr>
          </w:p>
          <w:p w:rsidR="00713191" w:rsidRPr="00D149E6" w:rsidRDefault="00713191">
            <w:pPr>
              <w:jc w:val="left"/>
              <w:rPr>
                <w:rFonts w:asciiTheme="minorHAnsi" w:hAnsiTheme="minorHAnsi"/>
                <w:sz w:val="22"/>
              </w:rPr>
            </w:pPr>
          </w:p>
          <w:p w:rsidR="00713191" w:rsidRPr="00D149E6" w:rsidRDefault="00713191">
            <w:pPr>
              <w:jc w:val="left"/>
              <w:rPr>
                <w:rFonts w:asciiTheme="minorHAnsi" w:hAnsiTheme="minorHAnsi"/>
                <w:sz w:val="22"/>
              </w:rPr>
            </w:pPr>
          </w:p>
          <w:p w:rsidR="00713191" w:rsidRPr="00D149E6" w:rsidRDefault="00713191">
            <w:pPr>
              <w:jc w:val="left"/>
              <w:rPr>
                <w:rFonts w:asciiTheme="minorHAnsi" w:hAnsiTheme="minorHAnsi"/>
                <w:sz w:val="22"/>
              </w:rPr>
            </w:pPr>
          </w:p>
          <w:p w:rsidR="00713191" w:rsidRPr="00D149E6" w:rsidRDefault="00713191">
            <w:pPr>
              <w:jc w:val="left"/>
              <w:rPr>
                <w:rFonts w:asciiTheme="minorHAnsi" w:hAnsiTheme="minorHAnsi"/>
                <w:sz w:val="22"/>
              </w:rPr>
            </w:pPr>
          </w:p>
          <w:p w:rsidR="00713191" w:rsidRPr="00D149E6" w:rsidRDefault="00713191">
            <w:pPr>
              <w:jc w:val="left"/>
              <w:rPr>
                <w:rFonts w:asciiTheme="minorHAnsi" w:hAnsiTheme="minorHAnsi"/>
                <w:sz w:val="22"/>
              </w:rPr>
            </w:pPr>
          </w:p>
          <w:p w:rsidR="00713191" w:rsidRPr="00D149E6" w:rsidRDefault="00713191">
            <w:pPr>
              <w:jc w:val="left"/>
              <w:rPr>
                <w:rFonts w:asciiTheme="minorHAnsi" w:hAnsiTheme="minorHAnsi"/>
                <w:sz w:val="22"/>
              </w:rPr>
            </w:pPr>
          </w:p>
          <w:p w:rsidR="00713191" w:rsidRPr="00D149E6" w:rsidRDefault="00713191">
            <w:pPr>
              <w:jc w:val="left"/>
              <w:rPr>
                <w:rFonts w:asciiTheme="minorHAnsi" w:hAnsiTheme="minorHAnsi"/>
                <w:sz w:val="22"/>
              </w:rPr>
            </w:pPr>
          </w:p>
          <w:p w:rsidR="00713191" w:rsidRPr="00D149E6" w:rsidRDefault="00713191">
            <w:pPr>
              <w:jc w:val="left"/>
              <w:rPr>
                <w:rFonts w:asciiTheme="minorHAnsi" w:hAnsiTheme="minorHAnsi"/>
                <w:sz w:val="22"/>
              </w:rPr>
            </w:pPr>
          </w:p>
          <w:p w:rsidR="00713191" w:rsidRPr="00D149E6" w:rsidRDefault="00713191">
            <w:pPr>
              <w:jc w:val="left"/>
              <w:rPr>
                <w:rFonts w:asciiTheme="minorHAnsi" w:hAnsiTheme="minorHAnsi"/>
                <w:sz w:val="22"/>
              </w:rPr>
            </w:pPr>
          </w:p>
          <w:p w:rsidR="00713191" w:rsidRPr="00D149E6" w:rsidRDefault="00713191">
            <w:pPr>
              <w:jc w:val="left"/>
              <w:rPr>
                <w:rFonts w:asciiTheme="minorHAnsi" w:hAnsiTheme="minorHAnsi"/>
                <w:sz w:val="22"/>
              </w:rPr>
            </w:pPr>
          </w:p>
          <w:p w:rsidR="00713191" w:rsidRPr="00D149E6" w:rsidRDefault="00713191">
            <w:pPr>
              <w:jc w:val="left"/>
              <w:rPr>
                <w:rFonts w:asciiTheme="minorHAnsi" w:hAnsiTheme="minorHAnsi"/>
                <w:sz w:val="22"/>
              </w:rPr>
            </w:pPr>
          </w:p>
          <w:p w:rsidR="00713191" w:rsidRPr="00D149E6" w:rsidRDefault="00713191">
            <w:pPr>
              <w:jc w:val="left"/>
              <w:rPr>
                <w:rFonts w:asciiTheme="minorHAnsi" w:hAnsiTheme="minorHAnsi"/>
                <w:sz w:val="22"/>
              </w:rPr>
            </w:pPr>
          </w:p>
          <w:p w:rsidR="00713191" w:rsidRPr="00D149E6" w:rsidRDefault="00713191">
            <w:pPr>
              <w:jc w:val="left"/>
              <w:rPr>
                <w:rFonts w:asciiTheme="minorHAnsi" w:hAnsiTheme="minorHAnsi"/>
                <w:sz w:val="22"/>
              </w:rPr>
            </w:pPr>
          </w:p>
          <w:p w:rsidR="00713191" w:rsidRPr="00D149E6" w:rsidRDefault="00713191">
            <w:pPr>
              <w:jc w:val="left"/>
              <w:rPr>
                <w:rFonts w:asciiTheme="minorHAnsi" w:hAnsiTheme="minorHAnsi"/>
                <w:sz w:val="22"/>
              </w:rPr>
            </w:pPr>
          </w:p>
          <w:p w:rsidR="00713191" w:rsidRPr="00D149E6" w:rsidRDefault="00713191">
            <w:pPr>
              <w:jc w:val="left"/>
              <w:rPr>
                <w:rFonts w:asciiTheme="minorHAnsi" w:hAnsiTheme="minorHAnsi"/>
                <w:sz w:val="22"/>
              </w:rPr>
            </w:pPr>
          </w:p>
          <w:p w:rsidR="00713191" w:rsidRPr="00D149E6" w:rsidRDefault="00713191">
            <w:pPr>
              <w:jc w:val="left"/>
              <w:rPr>
                <w:rFonts w:asciiTheme="minorHAnsi" w:hAnsiTheme="minorHAnsi"/>
                <w:sz w:val="22"/>
              </w:rPr>
            </w:pPr>
          </w:p>
          <w:p w:rsidR="00713191" w:rsidRPr="00D149E6" w:rsidRDefault="00713191">
            <w:pPr>
              <w:jc w:val="left"/>
              <w:rPr>
                <w:rFonts w:asciiTheme="minorHAnsi" w:hAnsiTheme="minorHAnsi"/>
                <w:sz w:val="22"/>
              </w:rPr>
            </w:pPr>
          </w:p>
          <w:p w:rsidR="00713191" w:rsidRPr="00D149E6" w:rsidRDefault="00713191">
            <w:pPr>
              <w:jc w:val="left"/>
              <w:rPr>
                <w:rFonts w:asciiTheme="minorHAnsi" w:hAnsiTheme="minorHAnsi"/>
                <w:sz w:val="22"/>
              </w:rPr>
            </w:pPr>
          </w:p>
          <w:p w:rsidR="00713191" w:rsidRPr="00D149E6" w:rsidRDefault="00713191">
            <w:pPr>
              <w:jc w:val="left"/>
              <w:rPr>
                <w:rFonts w:asciiTheme="minorHAnsi" w:hAnsiTheme="minorHAnsi"/>
                <w:sz w:val="22"/>
              </w:rPr>
            </w:pPr>
          </w:p>
          <w:p w:rsidR="00713191" w:rsidRPr="00D149E6" w:rsidRDefault="00713191">
            <w:pPr>
              <w:jc w:val="left"/>
              <w:rPr>
                <w:rFonts w:asciiTheme="minorHAnsi" w:hAnsiTheme="minorHAnsi"/>
                <w:sz w:val="22"/>
              </w:rPr>
            </w:pPr>
          </w:p>
          <w:p w:rsidR="00713191" w:rsidRPr="00D149E6" w:rsidRDefault="00713191">
            <w:pPr>
              <w:jc w:val="left"/>
              <w:rPr>
                <w:rFonts w:asciiTheme="minorHAnsi" w:hAnsiTheme="minorHAnsi"/>
                <w:sz w:val="22"/>
              </w:rPr>
            </w:pPr>
          </w:p>
          <w:p w:rsidR="00713191" w:rsidRPr="00D149E6" w:rsidRDefault="00713191">
            <w:pPr>
              <w:jc w:val="left"/>
              <w:rPr>
                <w:rFonts w:asciiTheme="minorHAnsi" w:hAnsiTheme="minorHAnsi"/>
                <w:sz w:val="22"/>
              </w:rPr>
            </w:pPr>
          </w:p>
          <w:p w:rsidR="00713191" w:rsidRPr="00D149E6" w:rsidRDefault="00713191">
            <w:pPr>
              <w:jc w:val="left"/>
              <w:rPr>
                <w:rFonts w:asciiTheme="minorHAnsi" w:hAnsiTheme="minorHAnsi"/>
                <w:sz w:val="22"/>
              </w:rPr>
            </w:pPr>
          </w:p>
          <w:p w:rsidR="00713191" w:rsidRPr="00D149E6" w:rsidRDefault="00713191">
            <w:pPr>
              <w:jc w:val="left"/>
              <w:rPr>
                <w:rFonts w:asciiTheme="minorHAnsi" w:hAnsiTheme="minorHAnsi"/>
                <w:sz w:val="22"/>
              </w:rPr>
            </w:pPr>
          </w:p>
          <w:p w:rsidR="00713191" w:rsidRPr="00D149E6" w:rsidRDefault="00713191">
            <w:pPr>
              <w:jc w:val="left"/>
              <w:rPr>
                <w:rFonts w:asciiTheme="minorHAnsi" w:hAnsiTheme="minorHAnsi"/>
                <w:sz w:val="22"/>
              </w:rPr>
            </w:pPr>
          </w:p>
          <w:p w:rsidR="00713191" w:rsidRPr="00D149E6" w:rsidRDefault="00713191">
            <w:pPr>
              <w:jc w:val="left"/>
              <w:rPr>
                <w:rFonts w:asciiTheme="minorHAnsi" w:hAnsiTheme="minorHAnsi"/>
                <w:sz w:val="22"/>
              </w:rPr>
            </w:pPr>
          </w:p>
        </w:tc>
      </w:tr>
    </w:tbl>
    <w:p w:rsidR="004270A0" w:rsidRDefault="004270A0">
      <w:pPr>
        <w:pStyle w:val="Nadpis4"/>
        <w:spacing w:after="120"/>
        <w:rPr>
          <w:rFonts w:asciiTheme="minorHAnsi" w:hAnsiTheme="minorHAnsi"/>
        </w:rPr>
      </w:pPr>
    </w:p>
    <w:p w:rsidR="00AE2234" w:rsidRPr="00D149E6" w:rsidRDefault="007D1088">
      <w:pPr>
        <w:pStyle w:val="Nadpis4"/>
        <w:spacing w:after="120"/>
        <w:rPr>
          <w:rFonts w:asciiTheme="minorHAnsi" w:hAnsiTheme="minorHAnsi"/>
        </w:rPr>
      </w:pPr>
      <w:r w:rsidRPr="00D149E6">
        <w:rPr>
          <w:rFonts w:asciiTheme="minorHAnsi" w:hAnsiTheme="minorHAnsi"/>
        </w:rPr>
        <w:t>Vy</w:t>
      </w:r>
      <w:r w:rsidR="00AE2234" w:rsidRPr="00D149E6">
        <w:rPr>
          <w:rFonts w:asciiTheme="minorHAnsi" w:hAnsiTheme="minorHAnsi"/>
        </w:rPr>
        <w:t xml:space="preserve">jádření zástupce statutárního orgánu </w:t>
      </w:r>
      <w:r w:rsidR="002E318C" w:rsidRPr="00D149E6">
        <w:rPr>
          <w:rFonts w:asciiTheme="minorHAnsi" w:hAnsiTheme="minorHAnsi"/>
        </w:rPr>
        <w:t>dodavatele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73"/>
      </w:tblGrid>
      <w:tr w:rsidR="00AE2234" w:rsidRPr="00D149E6">
        <w:trPr>
          <w:trHeight w:hRule="exact" w:val="3697"/>
        </w:trPr>
        <w:tc>
          <w:tcPr>
            <w:tcW w:w="10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234" w:rsidRPr="00D149E6" w:rsidRDefault="007D1088">
            <w:pPr>
              <w:rPr>
                <w:rFonts w:asciiTheme="minorHAnsi" w:hAnsiTheme="minorHAnsi"/>
                <w:sz w:val="18"/>
              </w:rPr>
            </w:pPr>
            <w:r w:rsidRPr="00D149E6">
              <w:rPr>
                <w:rFonts w:asciiTheme="minorHAnsi" w:hAnsiTheme="minorHAnsi"/>
                <w:sz w:val="18"/>
              </w:rPr>
              <w:t>Z</w:t>
            </w:r>
            <w:r w:rsidR="00AE2234" w:rsidRPr="00D149E6">
              <w:rPr>
                <w:rFonts w:asciiTheme="minorHAnsi" w:hAnsiTheme="minorHAnsi"/>
                <w:sz w:val="18"/>
              </w:rPr>
              <w:t xml:space="preserve">ástupce statutárního orgánu </w:t>
            </w:r>
            <w:r w:rsidR="002E318C" w:rsidRPr="00D149E6">
              <w:rPr>
                <w:rFonts w:asciiTheme="minorHAnsi" w:hAnsiTheme="minorHAnsi"/>
                <w:sz w:val="18"/>
              </w:rPr>
              <w:t>dodavatele</w:t>
            </w:r>
            <w:r w:rsidR="00AE2234" w:rsidRPr="00D149E6">
              <w:rPr>
                <w:rFonts w:asciiTheme="minorHAnsi" w:hAnsiTheme="minorHAnsi"/>
                <w:sz w:val="18"/>
              </w:rPr>
              <w:t xml:space="preserve"> svým podpisem stvrzuj</w:t>
            </w:r>
            <w:r w:rsidRPr="00D149E6">
              <w:rPr>
                <w:rFonts w:asciiTheme="minorHAnsi" w:hAnsiTheme="minorHAnsi"/>
                <w:sz w:val="18"/>
              </w:rPr>
              <w:t>e</w:t>
            </w:r>
            <w:r w:rsidR="00AE2234" w:rsidRPr="00D149E6">
              <w:rPr>
                <w:rFonts w:asciiTheme="minorHAnsi" w:hAnsiTheme="minorHAnsi"/>
                <w:sz w:val="18"/>
              </w:rPr>
              <w:t>, že</w:t>
            </w:r>
          </w:p>
          <w:p w:rsidR="00AE2234" w:rsidRPr="00D149E6" w:rsidRDefault="00AE2234" w:rsidP="00713191">
            <w:pPr>
              <w:numPr>
                <w:ilvl w:val="0"/>
                <w:numId w:val="1"/>
              </w:numPr>
              <w:tabs>
                <w:tab w:val="clear" w:pos="1485"/>
                <w:tab w:val="num" w:pos="284"/>
              </w:tabs>
              <w:spacing w:before="80"/>
              <w:ind w:left="284" w:hanging="284"/>
              <w:rPr>
                <w:rFonts w:asciiTheme="minorHAnsi" w:hAnsiTheme="minorHAnsi"/>
              </w:rPr>
            </w:pPr>
            <w:r w:rsidRPr="00D149E6">
              <w:rPr>
                <w:rFonts w:asciiTheme="minorHAnsi" w:hAnsiTheme="minorHAnsi"/>
                <w:sz w:val="18"/>
              </w:rPr>
              <w:t>se před podpisem seznámil s obsahem zadávací dokumentace a podmínkami řešení projektu obsaženými ve výzvě k řešení projektu,</w:t>
            </w:r>
          </w:p>
          <w:p w:rsidR="00AE2234" w:rsidRPr="00D149E6" w:rsidRDefault="00AE2234" w:rsidP="00713191">
            <w:pPr>
              <w:numPr>
                <w:ilvl w:val="0"/>
                <w:numId w:val="1"/>
              </w:numPr>
              <w:tabs>
                <w:tab w:val="clear" w:pos="1485"/>
                <w:tab w:val="num" w:pos="284"/>
              </w:tabs>
              <w:ind w:left="284" w:hanging="284"/>
              <w:rPr>
                <w:rFonts w:asciiTheme="minorHAnsi" w:hAnsiTheme="minorHAnsi"/>
              </w:rPr>
            </w:pPr>
            <w:r w:rsidRPr="00D149E6">
              <w:rPr>
                <w:rFonts w:asciiTheme="minorHAnsi" w:hAnsiTheme="minorHAnsi"/>
                <w:sz w:val="18"/>
              </w:rPr>
              <w:t>všechny údaje uvedené v </w:t>
            </w:r>
            <w:r w:rsidR="002E318C" w:rsidRPr="00D149E6">
              <w:rPr>
                <w:rFonts w:asciiTheme="minorHAnsi" w:hAnsiTheme="minorHAnsi"/>
                <w:sz w:val="18"/>
              </w:rPr>
              <w:t>nabídce</w:t>
            </w:r>
            <w:r w:rsidRPr="00D149E6">
              <w:rPr>
                <w:rFonts w:asciiTheme="minorHAnsi" w:hAnsiTheme="minorHAnsi"/>
                <w:sz w:val="18"/>
              </w:rPr>
              <w:t xml:space="preserve"> jsou pravdivé a úplné</w:t>
            </w:r>
            <w:r w:rsidR="00713191" w:rsidRPr="00D149E6">
              <w:rPr>
                <w:rFonts w:asciiTheme="minorHAnsi" w:hAnsiTheme="minorHAnsi"/>
                <w:sz w:val="18"/>
              </w:rPr>
              <w:t>.</w:t>
            </w:r>
            <w:r w:rsidRPr="00D149E6">
              <w:rPr>
                <w:rFonts w:asciiTheme="minorHAnsi" w:hAnsiTheme="minorHAnsi"/>
                <w:sz w:val="18"/>
              </w:rPr>
              <w:t> </w:t>
            </w:r>
          </w:p>
          <w:p w:rsidR="00713191" w:rsidRPr="00D149E6" w:rsidRDefault="00713191">
            <w:pPr>
              <w:rPr>
                <w:rFonts w:asciiTheme="minorHAnsi" w:hAnsiTheme="minorHAnsi"/>
              </w:rPr>
            </w:pPr>
          </w:p>
          <w:p w:rsidR="007D1088" w:rsidRPr="00D149E6" w:rsidRDefault="007D1088">
            <w:pPr>
              <w:rPr>
                <w:rFonts w:asciiTheme="minorHAnsi" w:hAnsiTheme="minorHAnsi"/>
              </w:rPr>
            </w:pPr>
          </w:p>
          <w:p w:rsidR="00AE2234" w:rsidRPr="00D149E6" w:rsidRDefault="00AE2234">
            <w:pPr>
              <w:ind w:left="6804"/>
              <w:jc w:val="left"/>
              <w:rPr>
                <w:rFonts w:asciiTheme="minorHAnsi" w:hAnsiTheme="minorHAnsi"/>
                <w:bCs/>
                <w:sz w:val="18"/>
              </w:rPr>
            </w:pPr>
            <w:r w:rsidRPr="00D149E6">
              <w:rPr>
                <w:rFonts w:asciiTheme="minorHAnsi" w:hAnsiTheme="minorHAnsi"/>
                <w:bCs/>
                <w:sz w:val="18"/>
              </w:rPr>
              <w:t xml:space="preserve">                                                                                                                                                 </w:t>
            </w:r>
          </w:p>
          <w:p w:rsidR="00AE2234" w:rsidRPr="00D149E6" w:rsidRDefault="00AE2234">
            <w:pPr>
              <w:jc w:val="left"/>
              <w:rPr>
                <w:rFonts w:asciiTheme="minorHAnsi" w:hAnsiTheme="minorHAnsi"/>
                <w:sz w:val="18"/>
              </w:rPr>
            </w:pPr>
          </w:p>
          <w:p w:rsidR="00AE2234" w:rsidRPr="00D149E6" w:rsidRDefault="00AE2234">
            <w:pPr>
              <w:jc w:val="left"/>
              <w:rPr>
                <w:rFonts w:asciiTheme="minorHAnsi" w:hAnsiTheme="minorHAnsi"/>
                <w:sz w:val="18"/>
              </w:rPr>
            </w:pPr>
          </w:p>
          <w:p w:rsidR="00AE2234" w:rsidRPr="00D149E6" w:rsidRDefault="00090446" w:rsidP="00090446">
            <w:pPr>
              <w:ind w:firstLine="5954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 </w:t>
            </w:r>
            <w:r w:rsidR="003B4BD5">
              <w:rPr>
                <w:rFonts w:asciiTheme="minorHAnsi" w:hAnsiTheme="minorHAnsi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3B4BD5">
              <w:rPr>
                <w:rFonts w:asciiTheme="minorHAnsi" w:hAnsiTheme="minorHAnsi"/>
                <w:sz w:val="22"/>
              </w:rPr>
              <w:instrText xml:space="preserve"> FORMTEXT </w:instrText>
            </w:r>
            <w:r w:rsidR="003B4BD5">
              <w:rPr>
                <w:rFonts w:asciiTheme="minorHAnsi" w:hAnsiTheme="minorHAnsi"/>
                <w:sz w:val="22"/>
              </w:rPr>
            </w:r>
            <w:r w:rsidR="003B4BD5">
              <w:rPr>
                <w:rFonts w:asciiTheme="minorHAnsi" w:hAnsiTheme="minorHAnsi"/>
                <w:sz w:val="22"/>
              </w:rPr>
              <w:fldChar w:fldCharType="separate"/>
            </w:r>
            <w:r w:rsidR="003B4BD5">
              <w:rPr>
                <w:rFonts w:asciiTheme="minorHAnsi" w:hAnsiTheme="minorHAnsi"/>
                <w:noProof/>
                <w:sz w:val="22"/>
              </w:rPr>
              <w:t> </w:t>
            </w:r>
            <w:r w:rsidR="003B4BD5">
              <w:rPr>
                <w:rFonts w:asciiTheme="minorHAnsi" w:hAnsiTheme="minorHAnsi"/>
                <w:noProof/>
                <w:sz w:val="22"/>
              </w:rPr>
              <w:t> </w:t>
            </w:r>
            <w:r w:rsidR="003B4BD5">
              <w:rPr>
                <w:rFonts w:asciiTheme="minorHAnsi" w:hAnsiTheme="minorHAnsi"/>
                <w:noProof/>
                <w:sz w:val="22"/>
              </w:rPr>
              <w:t> </w:t>
            </w:r>
            <w:r w:rsidR="003B4BD5">
              <w:rPr>
                <w:rFonts w:asciiTheme="minorHAnsi" w:hAnsiTheme="minorHAnsi"/>
                <w:noProof/>
                <w:sz w:val="22"/>
              </w:rPr>
              <w:t> </w:t>
            </w:r>
            <w:r w:rsidR="003B4BD5">
              <w:rPr>
                <w:rFonts w:asciiTheme="minorHAnsi" w:hAnsiTheme="minorHAnsi"/>
                <w:noProof/>
                <w:sz w:val="22"/>
              </w:rPr>
              <w:t> </w:t>
            </w:r>
            <w:r w:rsidR="003B4BD5">
              <w:rPr>
                <w:rFonts w:asciiTheme="minorHAnsi" w:hAnsiTheme="minorHAnsi"/>
                <w:sz w:val="22"/>
              </w:rPr>
              <w:fldChar w:fldCharType="end"/>
            </w:r>
          </w:p>
          <w:p w:rsidR="00AE2234" w:rsidRPr="00D149E6" w:rsidRDefault="007D1088">
            <w:pPr>
              <w:jc w:val="left"/>
              <w:rPr>
                <w:rFonts w:asciiTheme="minorHAnsi" w:hAnsiTheme="minorHAnsi"/>
                <w:sz w:val="18"/>
              </w:rPr>
            </w:pPr>
            <w:r w:rsidRPr="00D149E6">
              <w:rPr>
                <w:rFonts w:asciiTheme="minorHAnsi" w:hAnsiTheme="minorHAnsi"/>
                <w:sz w:val="18"/>
              </w:rPr>
              <w:t xml:space="preserve">                                                                </w:t>
            </w:r>
            <w:r w:rsidR="00AE2234" w:rsidRPr="00D149E6">
              <w:rPr>
                <w:rFonts w:asciiTheme="minorHAnsi" w:hAnsiTheme="minorHAnsi"/>
                <w:sz w:val="18"/>
              </w:rPr>
              <w:t xml:space="preserve">                                                                               ..…</w:t>
            </w:r>
            <w:r w:rsidR="00B65582">
              <w:rPr>
                <w:rFonts w:asciiTheme="minorHAnsi" w:hAnsiTheme="minorHAnsi"/>
                <w:sz w:val="18"/>
              </w:rPr>
              <w:t>……………….………….</w:t>
            </w:r>
            <w:r w:rsidR="00AE2234" w:rsidRPr="00D149E6">
              <w:rPr>
                <w:rFonts w:asciiTheme="minorHAnsi" w:hAnsiTheme="minorHAnsi"/>
                <w:sz w:val="18"/>
              </w:rPr>
              <w:t>………..………………………………</w:t>
            </w:r>
          </w:p>
          <w:p w:rsidR="00AE2234" w:rsidRPr="00D149E6" w:rsidRDefault="00AE2234">
            <w:pPr>
              <w:jc w:val="left"/>
              <w:rPr>
                <w:rFonts w:asciiTheme="minorHAnsi" w:hAnsiTheme="minorHAnsi"/>
                <w:sz w:val="18"/>
              </w:rPr>
            </w:pPr>
            <w:r w:rsidRPr="00D149E6">
              <w:rPr>
                <w:rFonts w:asciiTheme="minorHAnsi" w:hAnsiTheme="minorHAnsi"/>
                <w:sz w:val="18"/>
              </w:rPr>
              <w:t xml:space="preserve">       </w:t>
            </w:r>
            <w:r w:rsidR="007D1088" w:rsidRPr="00D149E6">
              <w:rPr>
                <w:rFonts w:asciiTheme="minorHAnsi" w:hAnsiTheme="minorHAnsi"/>
                <w:sz w:val="18"/>
              </w:rPr>
              <w:t xml:space="preserve">                                                     </w:t>
            </w:r>
            <w:r w:rsidRPr="00D149E6">
              <w:rPr>
                <w:rFonts w:asciiTheme="minorHAnsi" w:hAnsiTheme="minorHAnsi"/>
                <w:sz w:val="18"/>
              </w:rPr>
              <w:t xml:space="preserve">                                                                                         zástupce statutárního orgánu </w:t>
            </w:r>
            <w:r w:rsidR="002E318C" w:rsidRPr="00D149E6">
              <w:rPr>
                <w:rFonts w:asciiTheme="minorHAnsi" w:hAnsiTheme="minorHAnsi"/>
                <w:sz w:val="18"/>
              </w:rPr>
              <w:t>dodavatele</w:t>
            </w:r>
            <w:r w:rsidRPr="00D149E6">
              <w:rPr>
                <w:rFonts w:asciiTheme="minorHAnsi" w:hAnsiTheme="minorHAnsi"/>
                <w:sz w:val="18"/>
              </w:rPr>
              <w:t xml:space="preserve"> </w:t>
            </w:r>
          </w:p>
          <w:p w:rsidR="00AE2234" w:rsidRPr="00D149E6" w:rsidRDefault="00AE2234">
            <w:pPr>
              <w:jc w:val="left"/>
              <w:rPr>
                <w:rFonts w:asciiTheme="minorHAnsi" w:hAnsiTheme="minorHAnsi"/>
                <w:sz w:val="18"/>
              </w:rPr>
            </w:pPr>
            <w:r w:rsidRPr="00D149E6">
              <w:rPr>
                <w:rFonts w:asciiTheme="minorHAnsi" w:hAnsiTheme="minorHAnsi"/>
                <w:sz w:val="18"/>
              </w:rPr>
              <w:t xml:space="preserve">                                                                                                                                                 (jméno, funkce, vlastnoruční podpis a razítko)</w:t>
            </w:r>
          </w:p>
        </w:tc>
      </w:tr>
    </w:tbl>
    <w:p w:rsidR="00AE2234" w:rsidRPr="00D149E6" w:rsidRDefault="00AE2234" w:rsidP="004270A0">
      <w:pPr>
        <w:numPr>
          <w:ins w:id="13" w:author="peti" w:date="2005-09-13T10:17:00Z"/>
        </w:numPr>
        <w:rPr>
          <w:rFonts w:asciiTheme="minorHAnsi" w:hAnsiTheme="minorHAnsi"/>
        </w:rPr>
      </w:pPr>
    </w:p>
    <w:sectPr w:rsidR="00AE2234" w:rsidRPr="00D149E6" w:rsidSect="00801BFD">
      <w:footerReference w:type="default" r:id="rId10"/>
      <w:type w:val="continuous"/>
      <w:pgSz w:w="11907" w:h="16840" w:code="9"/>
      <w:pgMar w:top="567" w:right="737" w:bottom="851" w:left="73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C36" w:rsidRDefault="00072C36">
      <w:r>
        <w:separator/>
      </w:r>
    </w:p>
  </w:endnote>
  <w:endnote w:type="continuationSeparator" w:id="0">
    <w:p w:rsidR="00072C36" w:rsidRDefault="00072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4840765"/>
      <w:docPartObj>
        <w:docPartGallery w:val="Page Numbers (Bottom of Page)"/>
        <w:docPartUnique/>
      </w:docPartObj>
    </w:sdtPr>
    <w:sdtEndPr/>
    <w:sdtContent>
      <w:p w:rsidR="003B4BD5" w:rsidRDefault="003B4BD5">
        <w:pPr>
          <w:pStyle w:val="Zpat"/>
          <w:jc w:val="center"/>
        </w:pPr>
        <w:r w:rsidRPr="003B4BD5">
          <w:rPr>
            <w:rFonts w:ascii="Calibri" w:hAnsi="Calibri"/>
            <w:sz w:val="20"/>
          </w:rPr>
          <w:fldChar w:fldCharType="begin"/>
        </w:r>
        <w:r w:rsidRPr="003B4BD5">
          <w:rPr>
            <w:rFonts w:ascii="Calibri" w:hAnsi="Calibri"/>
            <w:sz w:val="20"/>
          </w:rPr>
          <w:instrText>PAGE   \* MERGEFORMAT</w:instrText>
        </w:r>
        <w:r w:rsidRPr="003B4BD5">
          <w:rPr>
            <w:rFonts w:ascii="Calibri" w:hAnsi="Calibri"/>
            <w:sz w:val="20"/>
          </w:rPr>
          <w:fldChar w:fldCharType="separate"/>
        </w:r>
        <w:r w:rsidR="00897E0C">
          <w:rPr>
            <w:rFonts w:ascii="Calibri" w:hAnsi="Calibri"/>
            <w:noProof/>
            <w:sz w:val="20"/>
          </w:rPr>
          <w:t>2</w:t>
        </w:r>
        <w:r w:rsidRPr="003B4BD5">
          <w:rPr>
            <w:rFonts w:ascii="Calibri" w:hAnsi="Calibr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C36" w:rsidRDefault="00072C36">
      <w:r>
        <w:separator/>
      </w:r>
    </w:p>
  </w:footnote>
  <w:footnote w:type="continuationSeparator" w:id="0">
    <w:p w:rsidR="00072C36" w:rsidRDefault="00072C36">
      <w:r>
        <w:continuationSeparator/>
      </w:r>
    </w:p>
  </w:footnote>
  <w:footnote w:id="1">
    <w:p w:rsidR="00385BF9" w:rsidRPr="004270A0" w:rsidRDefault="00385BF9" w:rsidP="00072155">
      <w:pPr>
        <w:pStyle w:val="Zkladntextodsazen"/>
        <w:tabs>
          <w:tab w:val="clear" w:pos="426"/>
        </w:tabs>
        <w:spacing w:before="80"/>
        <w:ind w:left="142" w:hanging="142"/>
        <w:rPr>
          <w:rFonts w:asciiTheme="minorHAnsi" w:hAnsiTheme="minorHAnsi"/>
        </w:rPr>
      </w:pPr>
      <w:r w:rsidRPr="004270A0">
        <w:rPr>
          <w:rStyle w:val="Znakapoznpodarou"/>
          <w:rFonts w:asciiTheme="minorHAnsi" w:hAnsiTheme="minorHAnsi"/>
        </w:rPr>
        <w:footnoteRef/>
      </w:r>
      <w:r w:rsidRPr="004270A0">
        <w:rPr>
          <w:rFonts w:asciiTheme="minorHAnsi" w:hAnsiTheme="minorHAnsi"/>
        </w:rPr>
        <w:t xml:space="preserve"> </w:t>
      </w:r>
      <w:r w:rsidRPr="004270A0">
        <w:rPr>
          <w:rFonts w:asciiTheme="minorHAnsi" w:hAnsiTheme="minorHAnsi"/>
          <w:sz w:val="16"/>
        </w:rPr>
        <w:t>Dodavatelem je právnická osoba, fyzická osoba nebo organizační složka státu, která podává nabídku na řešení projektu a po uzavření smlouvy na řešení projektu se stane jeho řešitelem. Je-li dodavatelem právnická osoba, uvede se obchodní jméno a sídlo právnické osoby. Je-li dodavatelem fyzická osoba - podnikající, uvede se obchodní jméno a místo podnikání fyzické osoby. V případě, že dodavatelem je organizační složka státu, uvede se její název a adresa.</w:t>
      </w:r>
    </w:p>
  </w:footnote>
  <w:footnote w:id="2">
    <w:p w:rsidR="00385BF9" w:rsidRPr="004270A0" w:rsidRDefault="00385BF9" w:rsidP="00072155">
      <w:pPr>
        <w:pStyle w:val="Zkladntextodsazen"/>
        <w:tabs>
          <w:tab w:val="clear" w:pos="426"/>
          <w:tab w:val="left" w:pos="284"/>
        </w:tabs>
        <w:ind w:left="142" w:hanging="142"/>
        <w:rPr>
          <w:rFonts w:asciiTheme="minorHAnsi" w:hAnsiTheme="minorHAnsi"/>
        </w:rPr>
      </w:pPr>
      <w:r w:rsidRPr="004270A0">
        <w:rPr>
          <w:rStyle w:val="Znakapoznpodarou"/>
          <w:rFonts w:asciiTheme="minorHAnsi" w:hAnsiTheme="minorHAnsi"/>
        </w:rPr>
        <w:footnoteRef/>
      </w:r>
      <w:r w:rsidRPr="004270A0">
        <w:rPr>
          <w:rFonts w:asciiTheme="minorHAnsi" w:hAnsiTheme="minorHAnsi"/>
        </w:rPr>
        <w:t xml:space="preserve"> </w:t>
      </w:r>
      <w:r w:rsidRPr="004270A0">
        <w:rPr>
          <w:rFonts w:asciiTheme="minorHAnsi" w:hAnsiTheme="minorHAnsi"/>
          <w:sz w:val="16"/>
        </w:rPr>
        <w:t>Uvádí se pouze v případě, je-li dodavatelem státní příspěvková organizace nebo organizační složka státu.</w:t>
      </w:r>
    </w:p>
  </w:footnote>
  <w:footnote w:id="3">
    <w:p w:rsidR="00385BF9" w:rsidRPr="004270A0" w:rsidRDefault="00385BF9" w:rsidP="00072155">
      <w:pPr>
        <w:pStyle w:val="Textpoznpodarou"/>
        <w:ind w:left="142" w:hanging="142"/>
        <w:rPr>
          <w:rFonts w:asciiTheme="minorHAnsi" w:hAnsiTheme="minorHAnsi"/>
        </w:rPr>
      </w:pPr>
      <w:r w:rsidRPr="004270A0">
        <w:rPr>
          <w:rStyle w:val="Znakapoznpodarou"/>
          <w:rFonts w:asciiTheme="minorHAnsi" w:hAnsiTheme="minorHAnsi"/>
        </w:rPr>
        <w:footnoteRef/>
      </w:r>
      <w:r w:rsidRPr="004270A0">
        <w:rPr>
          <w:rFonts w:asciiTheme="minorHAnsi" w:hAnsiTheme="minorHAnsi"/>
        </w:rPr>
        <w:t xml:space="preserve"> </w:t>
      </w:r>
      <w:r w:rsidRPr="004270A0">
        <w:rPr>
          <w:rFonts w:asciiTheme="minorHAnsi" w:hAnsiTheme="minorHAnsi"/>
          <w:sz w:val="16"/>
        </w:rPr>
        <w:t>Odpovědnou osobou je fyzická osoba, která bude po uzavření smlouvy na řešení projektu odpovědná dodavateli za odbornou úroveň řešení projektu. Je-li dodavatelem fyzická osoba - podnikající, je současně i odpovědnou osobou.</w:t>
      </w:r>
    </w:p>
  </w:footnote>
  <w:footnote w:id="4">
    <w:p w:rsidR="00385BF9" w:rsidRPr="004270A0" w:rsidRDefault="00385BF9" w:rsidP="00072155">
      <w:pPr>
        <w:pStyle w:val="Textpoznpodarou"/>
        <w:ind w:left="142" w:hanging="142"/>
        <w:rPr>
          <w:rFonts w:asciiTheme="minorHAnsi" w:hAnsiTheme="minorHAnsi"/>
        </w:rPr>
      </w:pPr>
      <w:r w:rsidRPr="004270A0">
        <w:rPr>
          <w:rStyle w:val="Znakapoznpodarou"/>
          <w:rFonts w:asciiTheme="minorHAnsi" w:hAnsiTheme="minorHAnsi"/>
        </w:rPr>
        <w:footnoteRef/>
      </w:r>
      <w:r w:rsidRPr="004270A0">
        <w:rPr>
          <w:rFonts w:asciiTheme="minorHAnsi" w:hAnsiTheme="minorHAnsi"/>
        </w:rPr>
        <w:t xml:space="preserve"> </w:t>
      </w:r>
      <w:r w:rsidRPr="004270A0">
        <w:rPr>
          <w:rFonts w:asciiTheme="minorHAnsi" w:hAnsiTheme="minorHAnsi"/>
          <w:sz w:val="16"/>
        </w:rPr>
        <w:t>Místo (adresa), kde bude po uzavření smlouvy projekt řešen.</w:t>
      </w:r>
    </w:p>
  </w:footnote>
  <w:footnote w:id="5">
    <w:p w:rsidR="00385BF9" w:rsidRPr="004270A0" w:rsidRDefault="00385BF9" w:rsidP="00072155">
      <w:pPr>
        <w:pStyle w:val="Textpoznpodarou"/>
        <w:ind w:left="142" w:hanging="142"/>
        <w:rPr>
          <w:rFonts w:asciiTheme="minorHAnsi" w:hAnsiTheme="minorHAnsi"/>
        </w:rPr>
      </w:pPr>
      <w:r w:rsidRPr="004270A0">
        <w:rPr>
          <w:rStyle w:val="Znakapoznpodarou"/>
          <w:rFonts w:asciiTheme="minorHAnsi" w:hAnsiTheme="minorHAnsi"/>
        </w:rPr>
        <w:footnoteRef/>
      </w:r>
      <w:r w:rsidRPr="004270A0">
        <w:rPr>
          <w:rFonts w:asciiTheme="minorHAnsi" w:hAnsiTheme="minorHAnsi"/>
        </w:rPr>
        <w:t xml:space="preserve"> </w:t>
      </w:r>
      <w:r w:rsidR="00CD6D5B" w:rsidRPr="004270A0">
        <w:rPr>
          <w:rFonts w:asciiTheme="minorHAnsi" w:hAnsiTheme="minorHAnsi"/>
          <w:sz w:val="16"/>
        </w:rPr>
        <w:t>Termín předpokládaného, resp. možného zahájení řešení projektu.</w:t>
      </w:r>
    </w:p>
  </w:footnote>
  <w:footnote w:id="6">
    <w:p w:rsidR="00385BF9" w:rsidRPr="004270A0" w:rsidRDefault="00385BF9" w:rsidP="00072155">
      <w:pPr>
        <w:pStyle w:val="Textpoznpodarou"/>
        <w:ind w:left="142" w:hanging="142"/>
        <w:rPr>
          <w:rFonts w:asciiTheme="minorHAnsi" w:hAnsiTheme="minorHAnsi"/>
        </w:rPr>
      </w:pPr>
      <w:r w:rsidRPr="004270A0">
        <w:rPr>
          <w:rStyle w:val="Znakapoznpodarou"/>
          <w:rFonts w:asciiTheme="minorHAnsi" w:hAnsiTheme="minorHAnsi"/>
        </w:rPr>
        <w:footnoteRef/>
      </w:r>
      <w:r w:rsidRPr="004270A0">
        <w:rPr>
          <w:rFonts w:asciiTheme="minorHAnsi" w:hAnsiTheme="minorHAnsi"/>
        </w:rPr>
        <w:t xml:space="preserve"> </w:t>
      </w:r>
      <w:r w:rsidR="00CD6D5B" w:rsidRPr="004270A0">
        <w:rPr>
          <w:rFonts w:asciiTheme="minorHAnsi" w:hAnsiTheme="minorHAnsi"/>
          <w:sz w:val="16"/>
        </w:rPr>
        <w:t xml:space="preserve">Je-li potřeba, uvede se doplňující komentář či jiné sdělení dodavatele projektu k předkládané nabídce.  </w:t>
      </w:r>
    </w:p>
  </w:footnote>
  <w:footnote w:id="7">
    <w:p w:rsidR="00CD6D5B" w:rsidRPr="004270A0" w:rsidRDefault="00385BF9" w:rsidP="00072155">
      <w:pPr>
        <w:pStyle w:val="Textpoznpodarou"/>
        <w:ind w:left="142" w:hanging="142"/>
        <w:rPr>
          <w:rFonts w:asciiTheme="minorHAnsi" w:hAnsiTheme="minorHAnsi"/>
          <w:sz w:val="16"/>
        </w:rPr>
      </w:pPr>
      <w:r w:rsidRPr="004270A0">
        <w:rPr>
          <w:rStyle w:val="Znakapoznpodarou"/>
          <w:rFonts w:asciiTheme="minorHAnsi" w:hAnsiTheme="minorHAnsi"/>
        </w:rPr>
        <w:footnoteRef/>
      </w:r>
      <w:r w:rsidRPr="004270A0">
        <w:rPr>
          <w:rFonts w:asciiTheme="minorHAnsi" w:hAnsiTheme="minorHAnsi"/>
        </w:rPr>
        <w:t xml:space="preserve"> </w:t>
      </w:r>
      <w:r w:rsidR="00CD6D5B" w:rsidRPr="004270A0">
        <w:rPr>
          <w:rFonts w:asciiTheme="minorHAnsi" w:hAnsiTheme="minorHAnsi"/>
          <w:sz w:val="16"/>
        </w:rPr>
        <w:t>Uvede se celková cena včetně DPH. V případě, že je navrhováno projekt řešit postupně po etapách (tj. s možností dílčího financování po ukončených etapách řešení) nebo dodavatel bude uplatňovat financování prokázaných nákladů zálohově v průběhu řešení projektu, uvedou se rovněž i předpokládané náklady řešení v jednotlivých kalendářních letech. Podrobná kalkulace nákladů se uvede v části B nabídky.</w:t>
      </w:r>
    </w:p>
    <w:p w:rsidR="00385BF9" w:rsidRDefault="00385BF9">
      <w:pPr>
        <w:pStyle w:val="Textpoznpodarou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401553"/>
    <w:multiLevelType w:val="hybridMultilevel"/>
    <w:tmpl w:val="AF3C4162"/>
    <w:lvl w:ilvl="0" w:tplc="B4386F2A">
      <w:start w:val="1"/>
      <w:numFmt w:val="lowerLetter"/>
      <w:lvlText w:val="%1)"/>
      <w:lvlJc w:val="left"/>
      <w:pPr>
        <w:tabs>
          <w:tab w:val="num" w:pos="1485"/>
        </w:tabs>
        <w:ind w:left="1485" w:hanging="36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yhi2OXAHu84zyvdvLXOGDfHWvkQ=" w:salt="63YQjN0zXCjTagw0pRuf8A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C36"/>
    <w:rsid w:val="00072155"/>
    <w:rsid w:val="00072C36"/>
    <w:rsid w:val="00090446"/>
    <w:rsid w:val="00124E95"/>
    <w:rsid w:val="002E318C"/>
    <w:rsid w:val="00300AC6"/>
    <w:rsid w:val="00385BF9"/>
    <w:rsid w:val="003B4BD5"/>
    <w:rsid w:val="004270A0"/>
    <w:rsid w:val="004C63C6"/>
    <w:rsid w:val="0060158D"/>
    <w:rsid w:val="00702B6F"/>
    <w:rsid w:val="00706B3F"/>
    <w:rsid w:val="00713191"/>
    <w:rsid w:val="007A6A0B"/>
    <w:rsid w:val="007D1088"/>
    <w:rsid w:val="00801BFD"/>
    <w:rsid w:val="00831668"/>
    <w:rsid w:val="00897E0C"/>
    <w:rsid w:val="009E1178"/>
    <w:rsid w:val="00AC1D35"/>
    <w:rsid w:val="00AE2234"/>
    <w:rsid w:val="00B00EB8"/>
    <w:rsid w:val="00B41585"/>
    <w:rsid w:val="00B65582"/>
    <w:rsid w:val="00BD3441"/>
    <w:rsid w:val="00C07E66"/>
    <w:rsid w:val="00CD6D5B"/>
    <w:rsid w:val="00D149E6"/>
    <w:rsid w:val="00D14D70"/>
    <w:rsid w:val="00E05AD8"/>
    <w:rsid w:val="00E950BF"/>
    <w:rsid w:val="00EF2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jc w:val="both"/>
    </w:pPr>
    <w:rPr>
      <w:sz w:val="24"/>
    </w:rPr>
  </w:style>
  <w:style w:type="paragraph" w:styleId="Nadpis1">
    <w:name w:val="heading 1"/>
    <w:aliases w:val="tučné 14"/>
    <w:basedOn w:val="Normln"/>
    <w:next w:val="Normln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Nadpis2">
    <w:name w:val="heading 2"/>
    <w:aliases w:val="tučné italic 12"/>
    <w:basedOn w:val="Normln"/>
    <w:next w:val="Normln"/>
    <w:qFormat/>
    <w:pPr>
      <w:keepNext/>
      <w:spacing w:before="240" w:after="60"/>
      <w:outlineLvl w:val="1"/>
    </w:pPr>
    <w:rPr>
      <w:b/>
      <w:i/>
    </w:rPr>
  </w:style>
  <w:style w:type="paragraph" w:styleId="Nadpis3">
    <w:name w:val="heading 3"/>
    <w:aliases w:val="tučné 12"/>
    <w:basedOn w:val="Normln"/>
    <w:next w:val="Normln"/>
    <w:qFormat/>
    <w:pPr>
      <w:keepNext/>
      <w:spacing w:before="240" w:after="60"/>
      <w:outlineLvl w:val="2"/>
    </w:pPr>
    <w:rPr>
      <w:b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pPr>
      <w:ind w:left="5103"/>
      <w:jc w:val="left"/>
    </w:pPr>
  </w:style>
  <w:style w:type="paragraph" w:styleId="Datum">
    <w:name w:val="Date"/>
    <w:basedOn w:val="Normln"/>
    <w:next w:val="Normln"/>
    <w:pPr>
      <w:ind w:left="6237"/>
      <w:jc w:val="left"/>
    </w:pPr>
  </w:style>
  <w:style w:type="paragraph" w:styleId="Podpis">
    <w:name w:val="Signature"/>
    <w:basedOn w:val="Normln"/>
    <w:pPr>
      <w:ind w:left="4252"/>
    </w:pPr>
  </w:style>
  <w:style w:type="paragraph" w:styleId="Textkomente">
    <w:name w:val="annotation text"/>
    <w:basedOn w:val="Normln"/>
    <w:semiHidden/>
  </w:style>
  <w:style w:type="paragraph" w:styleId="Zkladntext">
    <w:name w:val="Body Text"/>
    <w:basedOn w:val="Normln"/>
    <w:pPr>
      <w:ind w:firstLine="907"/>
    </w:pPr>
  </w:style>
  <w:style w:type="paragraph" w:styleId="Zhlav">
    <w:name w:val="header"/>
    <w:basedOn w:val="Normln"/>
    <w:pPr>
      <w:tabs>
        <w:tab w:val="center" w:pos="4703"/>
        <w:tab w:val="right" w:pos="9406"/>
      </w:tabs>
    </w:pPr>
  </w:style>
  <w:style w:type="paragraph" w:styleId="Osloven">
    <w:name w:val="Salutation"/>
    <w:basedOn w:val="Normln"/>
    <w:pPr>
      <w:tabs>
        <w:tab w:val="left" w:pos="1531"/>
      </w:tabs>
      <w:ind w:left="1701" w:hanging="1701"/>
    </w:pPr>
  </w:style>
  <w:style w:type="paragraph" w:styleId="Zpat">
    <w:name w:val="footer"/>
    <w:basedOn w:val="Normln"/>
    <w:link w:val="ZpatChar"/>
    <w:uiPriority w:val="99"/>
    <w:pPr>
      <w:tabs>
        <w:tab w:val="center" w:pos="4703"/>
        <w:tab w:val="right" w:pos="9406"/>
      </w:tabs>
    </w:p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pPr>
      <w:tabs>
        <w:tab w:val="left" w:pos="426"/>
      </w:tabs>
      <w:ind w:left="426" w:hanging="426"/>
    </w:pPr>
    <w:rPr>
      <w:sz w:val="20"/>
    </w:rPr>
  </w:style>
  <w:style w:type="paragraph" w:styleId="Textpoznpodarou">
    <w:name w:val="footnote text"/>
    <w:basedOn w:val="Normln"/>
    <w:semiHidden/>
    <w:rPr>
      <w:sz w:val="20"/>
    </w:rPr>
  </w:style>
  <w:style w:type="character" w:styleId="Znakapoznpodarou">
    <w:name w:val="footnote reference"/>
    <w:semiHidden/>
    <w:rPr>
      <w:vertAlign w:val="superscript"/>
    </w:rPr>
  </w:style>
  <w:style w:type="character" w:customStyle="1" w:styleId="ZpatChar">
    <w:name w:val="Zápatí Char"/>
    <w:basedOn w:val="Standardnpsmoodstavce"/>
    <w:link w:val="Zpat"/>
    <w:uiPriority w:val="99"/>
    <w:rsid w:val="003B4BD5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jc w:val="both"/>
    </w:pPr>
    <w:rPr>
      <w:sz w:val="24"/>
    </w:rPr>
  </w:style>
  <w:style w:type="paragraph" w:styleId="Nadpis1">
    <w:name w:val="heading 1"/>
    <w:aliases w:val="tučné 14"/>
    <w:basedOn w:val="Normln"/>
    <w:next w:val="Normln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Nadpis2">
    <w:name w:val="heading 2"/>
    <w:aliases w:val="tučné italic 12"/>
    <w:basedOn w:val="Normln"/>
    <w:next w:val="Normln"/>
    <w:qFormat/>
    <w:pPr>
      <w:keepNext/>
      <w:spacing w:before="240" w:after="60"/>
      <w:outlineLvl w:val="1"/>
    </w:pPr>
    <w:rPr>
      <w:b/>
      <w:i/>
    </w:rPr>
  </w:style>
  <w:style w:type="paragraph" w:styleId="Nadpis3">
    <w:name w:val="heading 3"/>
    <w:aliases w:val="tučné 12"/>
    <w:basedOn w:val="Normln"/>
    <w:next w:val="Normln"/>
    <w:qFormat/>
    <w:pPr>
      <w:keepNext/>
      <w:spacing w:before="240" w:after="60"/>
      <w:outlineLvl w:val="2"/>
    </w:pPr>
    <w:rPr>
      <w:b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pPr>
      <w:ind w:left="5103"/>
      <w:jc w:val="left"/>
    </w:pPr>
  </w:style>
  <w:style w:type="paragraph" w:styleId="Datum">
    <w:name w:val="Date"/>
    <w:basedOn w:val="Normln"/>
    <w:next w:val="Normln"/>
    <w:pPr>
      <w:ind w:left="6237"/>
      <w:jc w:val="left"/>
    </w:pPr>
  </w:style>
  <w:style w:type="paragraph" w:styleId="Podpis">
    <w:name w:val="Signature"/>
    <w:basedOn w:val="Normln"/>
    <w:pPr>
      <w:ind w:left="4252"/>
    </w:pPr>
  </w:style>
  <w:style w:type="paragraph" w:styleId="Textkomente">
    <w:name w:val="annotation text"/>
    <w:basedOn w:val="Normln"/>
    <w:semiHidden/>
  </w:style>
  <w:style w:type="paragraph" w:styleId="Zkladntext">
    <w:name w:val="Body Text"/>
    <w:basedOn w:val="Normln"/>
    <w:pPr>
      <w:ind w:firstLine="907"/>
    </w:pPr>
  </w:style>
  <w:style w:type="paragraph" w:styleId="Zhlav">
    <w:name w:val="header"/>
    <w:basedOn w:val="Normln"/>
    <w:pPr>
      <w:tabs>
        <w:tab w:val="center" w:pos="4703"/>
        <w:tab w:val="right" w:pos="9406"/>
      </w:tabs>
    </w:pPr>
  </w:style>
  <w:style w:type="paragraph" w:styleId="Osloven">
    <w:name w:val="Salutation"/>
    <w:basedOn w:val="Normln"/>
    <w:pPr>
      <w:tabs>
        <w:tab w:val="left" w:pos="1531"/>
      </w:tabs>
      <w:ind w:left="1701" w:hanging="1701"/>
    </w:pPr>
  </w:style>
  <w:style w:type="paragraph" w:styleId="Zpat">
    <w:name w:val="footer"/>
    <w:basedOn w:val="Normln"/>
    <w:link w:val="ZpatChar"/>
    <w:uiPriority w:val="99"/>
    <w:pPr>
      <w:tabs>
        <w:tab w:val="center" w:pos="4703"/>
        <w:tab w:val="right" w:pos="9406"/>
      </w:tabs>
    </w:p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pPr>
      <w:tabs>
        <w:tab w:val="left" w:pos="426"/>
      </w:tabs>
      <w:ind w:left="426" w:hanging="426"/>
    </w:pPr>
    <w:rPr>
      <w:sz w:val="20"/>
    </w:rPr>
  </w:style>
  <w:style w:type="paragraph" w:styleId="Textpoznpodarou">
    <w:name w:val="footnote text"/>
    <w:basedOn w:val="Normln"/>
    <w:semiHidden/>
    <w:rPr>
      <w:sz w:val="20"/>
    </w:rPr>
  </w:style>
  <w:style w:type="character" w:styleId="Znakapoznpodarou">
    <w:name w:val="footnote reference"/>
    <w:semiHidden/>
    <w:rPr>
      <w:vertAlign w:val="superscript"/>
    </w:rPr>
  </w:style>
  <w:style w:type="character" w:customStyle="1" w:styleId="ZpatChar">
    <w:name w:val="Zápatí Char"/>
    <w:basedOn w:val="Standardnpsmoodstavce"/>
    <w:link w:val="Zpat"/>
    <w:uiPriority w:val="99"/>
    <w:rsid w:val="003B4BD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3765C-62C8-45C5-82ED-CB28D704B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Grantová agentura České republiky</vt:lpstr>
    </vt:vector>
  </TitlesOfParts>
  <Company>GA ČR</Company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Grantová agentura České republiky</dc:title>
  <dc:creator>Vašků Andrea</dc:creator>
  <cp:lastModifiedBy>Vašků Andrea</cp:lastModifiedBy>
  <cp:revision>3</cp:revision>
  <cp:lastPrinted>2016-10-12T08:20:00Z</cp:lastPrinted>
  <dcterms:created xsi:type="dcterms:W3CDTF">2017-08-16T09:50:00Z</dcterms:created>
  <dcterms:modified xsi:type="dcterms:W3CDTF">2017-08-16T10:00:00Z</dcterms:modified>
</cp:coreProperties>
</file>